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88072" w14:textId="5F8FB01B" w:rsidR="00845C4C" w:rsidRDefault="00265BE3">
      <w:pPr>
        <w:pStyle w:val="Heading5"/>
        <w:rPr>
          <w:i/>
          <w:sz w:val="40"/>
          <w:szCs w:val="20"/>
        </w:rPr>
      </w:pPr>
      <w:r>
        <w:rPr>
          <w:i/>
          <w:sz w:val="40"/>
          <w:szCs w:val="20"/>
        </w:rPr>
        <w:t xml:space="preserve">STCP22-1 Issue </w:t>
      </w:r>
      <w:r w:rsidR="005E4EE5">
        <w:rPr>
          <w:i/>
          <w:sz w:val="40"/>
          <w:szCs w:val="20"/>
        </w:rPr>
        <w:t>00</w:t>
      </w:r>
      <w:r w:rsidR="00C56E8A">
        <w:rPr>
          <w:i/>
          <w:sz w:val="40"/>
          <w:szCs w:val="20"/>
        </w:rPr>
        <w:t>5</w:t>
      </w:r>
    </w:p>
    <w:p w14:paraId="4C64539B" w14:textId="77777777" w:rsidR="00265BE3" w:rsidRDefault="00265BE3">
      <w:pPr>
        <w:pStyle w:val="Heading5"/>
      </w:pPr>
      <w:r>
        <w:rPr>
          <w:i/>
          <w:sz w:val="40"/>
          <w:szCs w:val="20"/>
        </w:rPr>
        <w:t>Production of Models for GB System Planning</w:t>
      </w:r>
    </w:p>
    <w:p w14:paraId="3FE83202" w14:textId="77777777" w:rsidR="00265BE3" w:rsidRDefault="00265BE3">
      <w:pPr>
        <w:keepNext/>
        <w:keepLines/>
        <w:spacing w:after="0"/>
        <w:rPr>
          <w:sz w:val="24"/>
        </w:rPr>
      </w:pPr>
    </w:p>
    <w:p w14:paraId="49D34241" w14:textId="77777777" w:rsidR="00265BE3" w:rsidRDefault="00265BE3">
      <w:pPr>
        <w:pStyle w:val="Heading5"/>
        <w:rPr>
          <w:b w:val="0"/>
          <w:i/>
          <w:iCs/>
          <w:sz w:val="24"/>
        </w:rPr>
      </w:pPr>
      <w:r>
        <w:rPr>
          <w:i/>
          <w:iCs/>
          <w:sz w:val="24"/>
        </w:rPr>
        <w:t>STC Procedure Document Authorisation</w:t>
      </w:r>
    </w:p>
    <w:p w14:paraId="48A1950C" w14:textId="77777777" w:rsidR="00265BE3" w:rsidRDefault="00265BE3">
      <w:pPr>
        <w:rPr>
          <w:sz w:val="24"/>
        </w:rPr>
      </w:pPr>
    </w:p>
    <w:tbl>
      <w:tblPr>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11:45:00Z" w16du:dateUtc="2025-10-16T10:45: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52"/>
        <w:gridCol w:w="2126"/>
        <w:gridCol w:w="2552"/>
        <w:gridCol w:w="1276"/>
        <w:tblGridChange w:id="1">
          <w:tblGrid>
            <w:gridCol w:w="2552"/>
            <w:gridCol w:w="2126"/>
            <w:gridCol w:w="2552"/>
            <w:gridCol w:w="1276"/>
          </w:tblGrid>
        </w:tblGridChange>
      </w:tblGrid>
      <w:tr w:rsidR="00265BE3" w14:paraId="140BC2CC" w14:textId="77777777" w:rsidTr="003F1C0E">
        <w:tc>
          <w:tcPr>
            <w:tcW w:w="2552" w:type="dxa"/>
            <w:tcPrChange w:id="2" w:author="Steve Baker [NESO]" w:date="2025-10-16T11:45:00Z" w16du:dateUtc="2025-10-16T10:45:00Z">
              <w:tcPr>
                <w:tcW w:w="2552" w:type="dxa"/>
              </w:tcPr>
            </w:tcPrChange>
          </w:tcPr>
          <w:p w14:paraId="79DFDA9A" w14:textId="77777777" w:rsidR="00265BE3" w:rsidRDefault="00265BE3">
            <w:pPr>
              <w:spacing w:before="120"/>
              <w:jc w:val="center"/>
              <w:rPr>
                <w:b/>
                <w:color w:val="000000"/>
              </w:rPr>
            </w:pPr>
            <w:r>
              <w:rPr>
                <w:b/>
                <w:color w:val="000000"/>
              </w:rPr>
              <w:t>Company</w:t>
            </w:r>
          </w:p>
        </w:tc>
        <w:tc>
          <w:tcPr>
            <w:tcW w:w="2126" w:type="dxa"/>
            <w:tcPrChange w:id="3" w:author="Steve Baker [NESO]" w:date="2025-10-16T11:45:00Z" w16du:dateUtc="2025-10-16T10:45:00Z">
              <w:tcPr>
                <w:tcW w:w="2126" w:type="dxa"/>
              </w:tcPr>
            </w:tcPrChange>
          </w:tcPr>
          <w:p w14:paraId="1BD23FB5" w14:textId="77777777" w:rsidR="00265BE3" w:rsidRDefault="00265BE3">
            <w:pPr>
              <w:spacing w:before="120"/>
              <w:jc w:val="center"/>
              <w:rPr>
                <w:b/>
                <w:color w:val="000000"/>
              </w:rPr>
            </w:pPr>
            <w:r>
              <w:rPr>
                <w:b/>
                <w:color w:val="000000"/>
              </w:rPr>
              <w:t>Name of Party Representative</w:t>
            </w:r>
          </w:p>
        </w:tc>
        <w:tc>
          <w:tcPr>
            <w:tcW w:w="2552" w:type="dxa"/>
            <w:tcPrChange w:id="4" w:author="Steve Baker [NESO]" w:date="2025-10-16T11:45:00Z" w16du:dateUtc="2025-10-16T10:45:00Z">
              <w:tcPr>
                <w:tcW w:w="2552" w:type="dxa"/>
              </w:tcPr>
            </w:tcPrChange>
          </w:tcPr>
          <w:p w14:paraId="6BE2BCAC" w14:textId="77777777" w:rsidR="00265BE3" w:rsidRDefault="00265BE3">
            <w:pPr>
              <w:spacing w:before="120"/>
              <w:jc w:val="center"/>
              <w:rPr>
                <w:b/>
                <w:color w:val="000000"/>
              </w:rPr>
            </w:pPr>
            <w:r>
              <w:rPr>
                <w:b/>
                <w:color w:val="000000"/>
              </w:rPr>
              <w:t>Signature</w:t>
            </w:r>
          </w:p>
        </w:tc>
        <w:tc>
          <w:tcPr>
            <w:tcW w:w="1276" w:type="dxa"/>
            <w:tcPrChange w:id="5" w:author="Steve Baker [NESO]" w:date="2025-10-16T11:45:00Z" w16du:dateUtc="2025-10-16T10:45:00Z">
              <w:tcPr>
                <w:tcW w:w="1276" w:type="dxa"/>
              </w:tcPr>
            </w:tcPrChange>
          </w:tcPr>
          <w:p w14:paraId="746CFBFB" w14:textId="77777777" w:rsidR="00265BE3" w:rsidRDefault="00265BE3">
            <w:pPr>
              <w:spacing w:before="120"/>
              <w:jc w:val="center"/>
              <w:rPr>
                <w:b/>
                <w:color w:val="000000"/>
              </w:rPr>
            </w:pPr>
            <w:r>
              <w:rPr>
                <w:b/>
                <w:color w:val="000000"/>
              </w:rPr>
              <w:t>Date</w:t>
            </w:r>
          </w:p>
        </w:tc>
      </w:tr>
      <w:tr w:rsidR="00875DC4" w14:paraId="1CFD7CCB" w14:textId="77777777" w:rsidTr="003F1C0E">
        <w:trPr>
          <w:trHeight w:val="630"/>
          <w:trPrChange w:id="6" w:author="Steve Baker [NESO]" w:date="2025-10-16T11:45:00Z" w16du:dateUtc="2025-10-16T10:45:00Z">
            <w:trPr>
              <w:trHeight w:val="630"/>
            </w:trPr>
          </w:trPrChange>
        </w:trPr>
        <w:tc>
          <w:tcPr>
            <w:tcW w:w="2552" w:type="dxa"/>
            <w:vAlign w:val="center"/>
            <w:tcPrChange w:id="7" w:author="Steve Baker [NESO]" w:date="2025-10-16T11:45:00Z" w16du:dateUtc="2025-10-16T10:45:00Z">
              <w:tcPr>
                <w:tcW w:w="2552" w:type="dxa"/>
                <w:vAlign w:val="center"/>
              </w:tcPr>
            </w:tcPrChange>
          </w:tcPr>
          <w:p w14:paraId="4AD83BDD" w14:textId="2663D3B4" w:rsidR="00875DC4" w:rsidRDefault="007C6FBD">
            <w:pPr>
              <w:ind w:right="34"/>
              <w:rPr>
                <w:rFonts w:cs="Arial"/>
                <w:sz w:val="22"/>
                <w:lang w:val="en-US"/>
              </w:rPr>
            </w:pPr>
            <w:r>
              <w:rPr>
                <w:rFonts w:cs="Arial"/>
                <w:sz w:val="22"/>
                <w:lang w:val="en-US"/>
              </w:rPr>
              <w:t>The Company</w:t>
            </w:r>
          </w:p>
        </w:tc>
        <w:tc>
          <w:tcPr>
            <w:tcW w:w="2126" w:type="dxa"/>
            <w:vAlign w:val="center"/>
            <w:tcPrChange w:id="8" w:author="Steve Baker [NESO]" w:date="2025-10-16T11:45:00Z" w16du:dateUtc="2025-10-16T10:45:00Z">
              <w:tcPr>
                <w:tcW w:w="2126" w:type="dxa"/>
                <w:vAlign w:val="center"/>
              </w:tcPr>
            </w:tcPrChange>
          </w:tcPr>
          <w:p w14:paraId="647D6639" w14:textId="77777777" w:rsidR="00875DC4" w:rsidRDefault="00875DC4">
            <w:pPr>
              <w:rPr>
                <w:color w:val="000000"/>
                <w:sz w:val="22"/>
              </w:rPr>
            </w:pPr>
          </w:p>
        </w:tc>
        <w:tc>
          <w:tcPr>
            <w:tcW w:w="2552" w:type="dxa"/>
            <w:vAlign w:val="center"/>
            <w:tcPrChange w:id="9" w:author="Steve Baker [NESO]" w:date="2025-10-16T11:45:00Z" w16du:dateUtc="2025-10-16T10:45:00Z">
              <w:tcPr>
                <w:tcW w:w="2552" w:type="dxa"/>
                <w:vAlign w:val="center"/>
              </w:tcPr>
            </w:tcPrChange>
          </w:tcPr>
          <w:p w14:paraId="39C789D9" w14:textId="77777777" w:rsidR="00875DC4" w:rsidRDefault="00875DC4">
            <w:pPr>
              <w:rPr>
                <w:color w:val="000000"/>
                <w:sz w:val="22"/>
              </w:rPr>
            </w:pPr>
          </w:p>
        </w:tc>
        <w:tc>
          <w:tcPr>
            <w:tcW w:w="1276" w:type="dxa"/>
            <w:vAlign w:val="center"/>
            <w:tcPrChange w:id="10" w:author="Steve Baker [NESO]" w:date="2025-10-16T11:45:00Z" w16du:dateUtc="2025-10-16T10:45:00Z">
              <w:tcPr>
                <w:tcW w:w="1276" w:type="dxa"/>
                <w:vAlign w:val="center"/>
              </w:tcPr>
            </w:tcPrChange>
          </w:tcPr>
          <w:p w14:paraId="37002E50" w14:textId="77777777" w:rsidR="00875DC4" w:rsidRDefault="00875DC4">
            <w:pPr>
              <w:rPr>
                <w:color w:val="000000"/>
                <w:sz w:val="22"/>
              </w:rPr>
            </w:pPr>
          </w:p>
        </w:tc>
      </w:tr>
      <w:tr w:rsidR="00265BE3" w14:paraId="782A4400" w14:textId="77777777" w:rsidTr="003F1C0E">
        <w:trPr>
          <w:trHeight w:val="630"/>
          <w:trPrChange w:id="11" w:author="Steve Baker [NESO]" w:date="2025-10-16T11:45:00Z" w16du:dateUtc="2025-10-16T10:45:00Z">
            <w:trPr>
              <w:trHeight w:val="630"/>
            </w:trPr>
          </w:trPrChange>
        </w:trPr>
        <w:tc>
          <w:tcPr>
            <w:tcW w:w="2552" w:type="dxa"/>
            <w:vAlign w:val="center"/>
            <w:tcPrChange w:id="12" w:author="Steve Baker [NESO]" w:date="2025-10-16T11:45:00Z" w16du:dateUtc="2025-10-16T10:45:00Z">
              <w:tcPr>
                <w:tcW w:w="2552" w:type="dxa"/>
                <w:vAlign w:val="center"/>
              </w:tcPr>
            </w:tcPrChange>
          </w:tcPr>
          <w:p w14:paraId="223CD444" w14:textId="77777777" w:rsidR="00265BE3" w:rsidRDefault="00265BE3">
            <w:pPr>
              <w:ind w:right="34"/>
              <w:rPr>
                <w:color w:val="000000"/>
                <w:sz w:val="22"/>
              </w:rPr>
            </w:pPr>
            <w:r>
              <w:rPr>
                <w:rFonts w:cs="Arial"/>
                <w:sz w:val="22"/>
                <w:lang w:val="en-US"/>
              </w:rPr>
              <w:t>National Grid Electricity Transmission plc</w:t>
            </w:r>
          </w:p>
        </w:tc>
        <w:tc>
          <w:tcPr>
            <w:tcW w:w="2126" w:type="dxa"/>
            <w:vAlign w:val="center"/>
            <w:tcPrChange w:id="13" w:author="Steve Baker [NESO]" w:date="2025-10-16T11:45:00Z" w16du:dateUtc="2025-10-16T10:45:00Z">
              <w:tcPr>
                <w:tcW w:w="2126" w:type="dxa"/>
                <w:vAlign w:val="center"/>
              </w:tcPr>
            </w:tcPrChange>
          </w:tcPr>
          <w:p w14:paraId="12A80B79" w14:textId="77777777" w:rsidR="00265BE3" w:rsidRDefault="00265BE3">
            <w:pPr>
              <w:rPr>
                <w:color w:val="000000"/>
                <w:sz w:val="22"/>
              </w:rPr>
            </w:pPr>
          </w:p>
        </w:tc>
        <w:tc>
          <w:tcPr>
            <w:tcW w:w="2552" w:type="dxa"/>
            <w:vAlign w:val="center"/>
            <w:tcPrChange w:id="14" w:author="Steve Baker [NESO]" w:date="2025-10-16T11:45:00Z" w16du:dateUtc="2025-10-16T10:45:00Z">
              <w:tcPr>
                <w:tcW w:w="2552" w:type="dxa"/>
                <w:vAlign w:val="center"/>
              </w:tcPr>
            </w:tcPrChange>
          </w:tcPr>
          <w:p w14:paraId="53CCE178" w14:textId="77777777" w:rsidR="00265BE3" w:rsidRDefault="00265BE3">
            <w:pPr>
              <w:rPr>
                <w:color w:val="000000"/>
                <w:sz w:val="22"/>
              </w:rPr>
            </w:pPr>
          </w:p>
        </w:tc>
        <w:tc>
          <w:tcPr>
            <w:tcW w:w="1276" w:type="dxa"/>
            <w:vAlign w:val="center"/>
            <w:tcPrChange w:id="15" w:author="Steve Baker [NESO]" w:date="2025-10-16T11:45:00Z" w16du:dateUtc="2025-10-16T10:45:00Z">
              <w:tcPr>
                <w:tcW w:w="1276" w:type="dxa"/>
                <w:vAlign w:val="center"/>
              </w:tcPr>
            </w:tcPrChange>
          </w:tcPr>
          <w:p w14:paraId="75F2A17E" w14:textId="77777777" w:rsidR="00265BE3" w:rsidRDefault="00265BE3">
            <w:pPr>
              <w:rPr>
                <w:color w:val="000000"/>
                <w:sz w:val="22"/>
              </w:rPr>
            </w:pPr>
          </w:p>
        </w:tc>
      </w:tr>
      <w:tr w:rsidR="00265BE3" w14:paraId="7C608BB3" w14:textId="77777777" w:rsidTr="003F1C0E">
        <w:trPr>
          <w:trHeight w:val="630"/>
          <w:trPrChange w:id="16" w:author="Steve Baker [NESO]" w:date="2025-10-16T11:45:00Z" w16du:dateUtc="2025-10-16T10:45:00Z">
            <w:trPr>
              <w:trHeight w:val="630"/>
            </w:trPr>
          </w:trPrChange>
        </w:trPr>
        <w:tc>
          <w:tcPr>
            <w:tcW w:w="2552" w:type="dxa"/>
            <w:vAlign w:val="center"/>
            <w:tcPrChange w:id="17" w:author="Steve Baker [NESO]" w:date="2025-10-16T11:45:00Z" w16du:dateUtc="2025-10-16T10:45:00Z">
              <w:tcPr>
                <w:tcW w:w="2552" w:type="dxa"/>
                <w:vAlign w:val="center"/>
              </w:tcPr>
            </w:tcPrChange>
          </w:tcPr>
          <w:p w14:paraId="087F9D21" w14:textId="51A12762" w:rsidR="00265BE3" w:rsidRDefault="00265BE3" w:rsidP="006C279F">
            <w:pPr>
              <w:rPr>
                <w:color w:val="000000"/>
                <w:sz w:val="22"/>
              </w:rPr>
            </w:pPr>
            <w:r>
              <w:rPr>
                <w:sz w:val="22"/>
                <w:lang w:eastAsia="en-GB"/>
              </w:rPr>
              <w:t xml:space="preserve">SP Transmission </w:t>
            </w:r>
            <w:r w:rsidR="006C279F">
              <w:rPr>
                <w:sz w:val="22"/>
                <w:lang w:eastAsia="en-GB"/>
              </w:rPr>
              <w:t>plc</w:t>
            </w:r>
          </w:p>
        </w:tc>
        <w:tc>
          <w:tcPr>
            <w:tcW w:w="2126" w:type="dxa"/>
            <w:vAlign w:val="center"/>
            <w:tcPrChange w:id="18" w:author="Steve Baker [NESO]" w:date="2025-10-16T11:45:00Z" w16du:dateUtc="2025-10-16T10:45:00Z">
              <w:tcPr>
                <w:tcW w:w="2126" w:type="dxa"/>
                <w:vAlign w:val="center"/>
              </w:tcPr>
            </w:tcPrChange>
          </w:tcPr>
          <w:p w14:paraId="22BBA879" w14:textId="77777777" w:rsidR="00265BE3" w:rsidRDefault="00265BE3">
            <w:pPr>
              <w:rPr>
                <w:color w:val="000000"/>
                <w:sz w:val="22"/>
              </w:rPr>
            </w:pPr>
          </w:p>
        </w:tc>
        <w:tc>
          <w:tcPr>
            <w:tcW w:w="2552" w:type="dxa"/>
            <w:vAlign w:val="center"/>
            <w:tcPrChange w:id="19" w:author="Steve Baker [NESO]" w:date="2025-10-16T11:45:00Z" w16du:dateUtc="2025-10-16T10:45:00Z">
              <w:tcPr>
                <w:tcW w:w="2552" w:type="dxa"/>
                <w:vAlign w:val="center"/>
              </w:tcPr>
            </w:tcPrChange>
          </w:tcPr>
          <w:p w14:paraId="143AE740" w14:textId="77777777" w:rsidR="00265BE3" w:rsidRDefault="00265BE3">
            <w:pPr>
              <w:rPr>
                <w:color w:val="000000"/>
                <w:sz w:val="22"/>
              </w:rPr>
            </w:pPr>
          </w:p>
        </w:tc>
        <w:tc>
          <w:tcPr>
            <w:tcW w:w="1276" w:type="dxa"/>
            <w:vAlign w:val="center"/>
            <w:tcPrChange w:id="20" w:author="Steve Baker [NESO]" w:date="2025-10-16T11:45:00Z" w16du:dateUtc="2025-10-16T10:45:00Z">
              <w:tcPr>
                <w:tcW w:w="1276" w:type="dxa"/>
                <w:vAlign w:val="center"/>
              </w:tcPr>
            </w:tcPrChange>
          </w:tcPr>
          <w:p w14:paraId="32C64C0E" w14:textId="77777777" w:rsidR="00265BE3" w:rsidRDefault="00265BE3">
            <w:pPr>
              <w:rPr>
                <w:color w:val="000000"/>
                <w:sz w:val="22"/>
              </w:rPr>
            </w:pPr>
          </w:p>
        </w:tc>
      </w:tr>
      <w:tr w:rsidR="00265BE3" w14:paraId="3CA71E1E" w14:textId="77777777" w:rsidTr="003F1C0E">
        <w:trPr>
          <w:trHeight w:val="630"/>
          <w:trPrChange w:id="21" w:author="Steve Baker [NESO]" w:date="2025-10-16T11:45:00Z" w16du:dateUtc="2025-10-16T10:45:00Z">
            <w:trPr>
              <w:trHeight w:val="630"/>
            </w:trPr>
          </w:trPrChange>
        </w:trPr>
        <w:tc>
          <w:tcPr>
            <w:tcW w:w="2552" w:type="dxa"/>
            <w:vAlign w:val="center"/>
            <w:tcPrChange w:id="22" w:author="Steve Baker [NESO]" w:date="2025-10-16T11:45:00Z" w16du:dateUtc="2025-10-16T10:45:00Z">
              <w:tcPr>
                <w:tcW w:w="2552" w:type="dxa"/>
                <w:vAlign w:val="center"/>
              </w:tcPr>
            </w:tcPrChange>
          </w:tcPr>
          <w:p w14:paraId="1EDC5155" w14:textId="77777777" w:rsidR="00265BE3" w:rsidRDefault="00265BE3">
            <w:pPr>
              <w:rPr>
                <w:sz w:val="22"/>
                <w:lang w:eastAsia="en-GB"/>
              </w:rPr>
            </w:pPr>
            <w:r>
              <w:rPr>
                <w:sz w:val="22"/>
                <w:lang w:eastAsia="en-GB"/>
              </w:rPr>
              <w:t>Scottish Hydro-Electric</w:t>
            </w:r>
          </w:p>
          <w:p w14:paraId="0528F4BC" w14:textId="6FA615D9" w:rsidR="00265BE3" w:rsidRDefault="00265BE3" w:rsidP="006C279F">
            <w:pPr>
              <w:rPr>
                <w:color w:val="000000"/>
                <w:sz w:val="22"/>
              </w:rPr>
            </w:pPr>
            <w:r>
              <w:rPr>
                <w:sz w:val="22"/>
                <w:lang w:eastAsia="en-GB"/>
              </w:rPr>
              <w:t xml:space="preserve">Transmission </w:t>
            </w:r>
            <w:r w:rsidR="006C279F">
              <w:rPr>
                <w:sz w:val="22"/>
                <w:lang w:eastAsia="en-GB"/>
              </w:rPr>
              <w:t>plc</w:t>
            </w:r>
          </w:p>
        </w:tc>
        <w:tc>
          <w:tcPr>
            <w:tcW w:w="2126" w:type="dxa"/>
            <w:vAlign w:val="center"/>
            <w:tcPrChange w:id="23" w:author="Steve Baker [NESO]" w:date="2025-10-16T11:45:00Z" w16du:dateUtc="2025-10-16T10:45:00Z">
              <w:tcPr>
                <w:tcW w:w="2126" w:type="dxa"/>
                <w:vAlign w:val="center"/>
              </w:tcPr>
            </w:tcPrChange>
          </w:tcPr>
          <w:p w14:paraId="0F419562" w14:textId="77777777" w:rsidR="00265BE3" w:rsidRDefault="00265BE3">
            <w:pPr>
              <w:rPr>
                <w:color w:val="000000"/>
                <w:sz w:val="22"/>
              </w:rPr>
            </w:pPr>
          </w:p>
        </w:tc>
        <w:tc>
          <w:tcPr>
            <w:tcW w:w="2552" w:type="dxa"/>
            <w:vAlign w:val="center"/>
            <w:tcPrChange w:id="24" w:author="Steve Baker [NESO]" w:date="2025-10-16T11:45:00Z" w16du:dateUtc="2025-10-16T10:45:00Z">
              <w:tcPr>
                <w:tcW w:w="2552" w:type="dxa"/>
                <w:vAlign w:val="center"/>
              </w:tcPr>
            </w:tcPrChange>
          </w:tcPr>
          <w:p w14:paraId="620C9635" w14:textId="77777777" w:rsidR="00265BE3" w:rsidRDefault="00265BE3">
            <w:pPr>
              <w:rPr>
                <w:color w:val="000000"/>
                <w:sz w:val="22"/>
              </w:rPr>
            </w:pPr>
          </w:p>
        </w:tc>
        <w:tc>
          <w:tcPr>
            <w:tcW w:w="1276" w:type="dxa"/>
            <w:vAlign w:val="center"/>
            <w:tcPrChange w:id="25" w:author="Steve Baker [NESO]" w:date="2025-10-16T11:45:00Z" w16du:dateUtc="2025-10-16T10:45:00Z">
              <w:tcPr>
                <w:tcW w:w="1276" w:type="dxa"/>
                <w:vAlign w:val="center"/>
              </w:tcPr>
            </w:tcPrChange>
          </w:tcPr>
          <w:p w14:paraId="17EB65A5" w14:textId="77777777" w:rsidR="00265BE3" w:rsidRDefault="00265BE3">
            <w:pPr>
              <w:rPr>
                <w:color w:val="000000"/>
                <w:sz w:val="22"/>
              </w:rPr>
            </w:pPr>
          </w:p>
        </w:tc>
      </w:tr>
      <w:tr w:rsidR="0012261F" w14:paraId="62D11054" w14:textId="77777777" w:rsidTr="003F1C0E">
        <w:trPr>
          <w:trHeight w:val="630"/>
          <w:trPrChange w:id="26" w:author="Steve Baker [NESO]" w:date="2025-10-16T11:45:00Z" w16du:dateUtc="2025-10-16T10:45:00Z">
            <w:trPr>
              <w:trHeight w:val="630"/>
            </w:trPr>
          </w:trPrChange>
        </w:trPr>
        <w:tc>
          <w:tcPr>
            <w:tcW w:w="2552" w:type="dxa"/>
            <w:vAlign w:val="center"/>
            <w:tcPrChange w:id="27" w:author="Steve Baker [NESO]" w:date="2025-10-16T11:45:00Z" w16du:dateUtc="2025-10-16T10:45:00Z">
              <w:tcPr>
                <w:tcW w:w="2552" w:type="dxa"/>
                <w:vAlign w:val="center"/>
              </w:tcPr>
            </w:tcPrChange>
          </w:tcPr>
          <w:p w14:paraId="723B410F" w14:textId="77777777" w:rsidR="0012261F" w:rsidRDefault="0012261F">
            <w:pPr>
              <w:rPr>
                <w:sz w:val="22"/>
                <w:lang w:eastAsia="en-GB"/>
              </w:rPr>
            </w:pPr>
            <w:r>
              <w:rPr>
                <w:sz w:val="22"/>
                <w:lang w:eastAsia="en-GB"/>
              </w:rPr>
              <w:t>Offshore Transmission Owners</w:t>
            </w:r>
          </w:p>
        </w:tc>
        <w:tc>
          <w:tcPr>
            <w:tcW w:w="2126" w:type="dxa"/>
            <w:vAlign w:val="center"/>
            <w:tcPrChange w:id="28" w:author="Steve Baker [NESO]" w:date="2025-10-16T11:45:00Z" w16du:dateUtc="2025-10-16T10:45:00Z">
              <w:tcPr>
                <w:tcW w:w="2126" w:type="dxa"/>
                <w:vAlign w:val="center"/>
              </w:tcPr>
            </w:tcPrChange>
          </w:tcPr>
          <w:p w14:paraId="663BC652" w14:textId="77777777" w:rsidR="0012261F" w:rsidRDefault="0012261F">
            <w:pPr>
              <w:rPr>
                <w:color w:val="000000"/>
                <w:sz w:val="22"/>
              </w:rPr>
            </w:pPr>
          </w:p>
        </w:tc>
        <w:tc>
          <w:tcPr>
            <w:tcW w:w="2552" w:type="dxa"/>
            <w:vAlign w:val="center"/>
            <w:tcPrChange w:id="29" w:author="Steve Baker [NESO]" w:date="2025-10-16T11:45:00Z" w16du:dateUtc="2025-10-16T10:45:00Z">
              <w:tcPr>
                <w:tcW w:w="2552" w:type="dxa"/>
                <w:vAlign w:val="center"/>
              </w:tcPr>
            </w:tcPrChange>
          </w:tcPr>
          <w:p w14:paraId="1E342AF5" w14:textId="77777777" w:rsidR="0012261F" w:rsidRDefault="0012261F">
            <w:pPr>
              <w:rPr>
                <w:color w:val="000000"/>
                <w:sz w:val="22"/>
              </w:rPr>
            </w:pPr>
          </w:p>
        </w:tc>
        <w:tc>
          <w:tcPr>
            <w:tcW w:w="1276" w:type="dxa"/>
            <w:vAlign w:val="center"/>
            <w:tcPrChange w:id="30" w:author="Steve Baker [NESO]" w:date="2025-10-16T11:45:00Z" w16du:dateUtc="2025-10-16T10:45:00Z">
              <w:tcPr>
                <w:tcW w:w="1276" w:type="dxa"/>
                <w:vAlign w:val="center"/>
              </w:tcPr>
            </w:tcPrChange>
          </w:tcPr>
          <w:p w14:paraId="5260B372" w14:textId="77777777" w:rsidR="0012261F" w:rsidRDefault="0012261F">
            <w:pPr>
              <w:rPr>
                <w:color w:val="000000"/>
                <w:sz w:val="22"/>
              </w:rPr>
            </w:pPr>
          </w:p>
        </w:tc>
      </w:tr>
      <w:tr w:rsidR="003F1C0E" w14:paraId="20487969" w14:textId="77777777" w:rsidTr="003F1C0E">
        <w:trPr>
          <w:trHeight w:val="630"/>
          <w:ins w:id="31" w:author="Steve Baker [NESO]" w:date="2025-10-16T11:45:00Z" w16du:dateUtc="2025-10-16T10:45:00Z"/>
          <w:trPrChange w:id="32" w:author="Steve Baker [NESO]" w:date="2025-10-16T11:45:00Z" w16du:dateUtc="2025-10-16T10:45:00Z">
            <w:trPr>
              <w:trHeight w:val="630"/>
            </w:trPr>
          </w:trPrChange>
        </w:trPr>
        <w:tc>
          <w:tcPr>
            <w:tcW w:w="2552" w:type="dxa"/>
            <w:vAlign w:val="center"/>
            <w:tcPrChange w:id="33" w:author="Steve Baker [NESO]" w:date="2025-10-16T11:45:00Z" w16du:dateUtc="2025-10-16T10:45:00Z">
              <w:tcPr>
                <w:tcW w:w="2552" w:type="dxa"/>
                <w:vAlign w:val="center"/>
              </w:tcPr>
            </w:tcPrChange>
          </w:tcPr>
          <w:p w14:paraId="363D27CC" w14:textId="626F1F66" w:rsidR="003F1C0E" w:rsidRDefault="00640E76">
            <w:pPr>
              <w:rPr>
                <w:ins w:id="34" w:author="Steve Baker [NESO]" w:date="2025-10-16T11:45:00Z" w16du:dateUtc="2025-10-16T10:45:00Z"/>
                <w:sz w:val="22"/>
                <w:lang w:eastAsia="en-GB"/>
              </w:rPr>
            </w:pPr>
            <w:ins w:id="35" w:author="Steve Baker [NESO]" w:date="2025-10-16T11:46:00Z" w16du:dateUtc="2025-10-16T10:46:00Z">
              <w:r>
                <w:rPr>
                  <w:rStyle w:val="normaltextrun"/>
                  <w:rFonts w:cs="Arial"/>
                  <w:color w:val="D13438"/>
                  <w:u w:val="single"/>
                  <w:shd w:val="clear" w:color="auto" w:fill="FFFFFF"/>
                  <w:lang w:val="en-US"/>
                </w:rPr>
                <w:t>Competitively Appointed Transmission Owners</w:t>
              </w:r>
            </w:ins>
          </w:p>
        </w:tc>
        <w:tc>
          <w:tcPr>
            <w:tcW w:w="2126" w:type="dxa"/>
            <w:vAlign w:val="center"/>
            <w:tcPrChange w:id="36" w:author="Steve Baker [NESO]" w:date="2025-10-16T11:45:00Z" w16du:dateUtc="2025-10-16T10:45:00Z">
              <w:tcPr>
                <w:tcW w:w="2126" w:type="dxa"/>
                <w:vAlign w:val="center"/>
              </w:tcPr>
            </w:tcPrChange>
          </w:tcPr>
          <w:p w14:paraId="632C9DFD" w14:textId="77777777" w:rsidR="003F1C0E" w:rsidRDefault="003F1C0E">
            <w:pPr>
              <w:rPr>
                <w:ins w:id="37" w:author="Steve Baker [NESO]" w:date="2025-10-16T11:45:00Z" w16du:dateUtc="2025-10-16T10:45:00Z"/>
                <w:color w:val="000000"/>
                <w:sz w:val="22"/>
              </w:rPr>
            </w:pPr>
          </w:p>
        </w:tc>
        <w:tc>
          <w:tcPr>
            <w:tcW w:w="2552" w:type="dxa"/>
            <w:vAlign w:val="center"/>
            <w:tcPrChange w:id="38" w:author="Steve Baker [NESO]" w:date="2025-10-16T11:45:00Z" w16du:dateUtc="2025-10-16T10:45:00Z">
              <w:tcPr>
                <w:tcW w:w="2552" w:type="dxa"/>
                <w:vAlign w:val="center"/>
              </w:tcPr>
            </w:tcPrChange>
          </w:tcPr>
          <w:p w14:paraId="41B5EDCB" w14:textId="77777777" w:rsidR="003F1C0E" w:rsidRDefault="003F1C0E">
            <w:pPr>
              <w:rPr>
                <w:ins w:id="39" w:author="Steve Baker [NESO]" w:date="2025-10-16T11:45:00Z" w16du:dateUtc="2025-10-16T10:45:00Z"/>
                <w:color w:val="000000"/>
                <w:sz w:val="22"/>
              </w:rPr>
            </w:pPr>
          </w:p>
        </w:tc>
        <w:tc>
          <w:tcPr>
            <w:tcW w:w="1276" w:type="dxa"/>
            <w:vAlign w:val="center"/>
            <w:tcPrChange w:id="40" w:author="Steve Baker [NESO]" w:date="2025-10-16T11:45:00Z" w16du:dateUtc="2025-10-16T10:45:00Z">
              <w:tcPr>
                <w:tcW w:w="1276" w:type="dxa"/>
                <w:vAlign w:val="center"/>
              </w:tcPr>
            </w:tcPrChange>
          </w:tcPr>
          <w:p w14:paraId="7B705A63" w14:textId="77777777" w:rsidR="003F1C0E" w:rsidRDefault="003F1C0E">
            <w:pPr>
              <w:rPr>
                <w:ins w:id="41" w:author="Steve Baker [NESO]" w:date="2025-10-16T11:45:00Z" w16du:dateUtc="2025-10-16T10:45:00Z"/>
                <w:color w:val="000000"/>
                <w:sz w:val="22"/>
              </w:rPr>
            </w:pPr>
          </w:p>
        </w:tc>
      </w:tr>
    </w:tbl>
    <w:p w14:paraId="096C4049" w14:textId="77777777" w:rsidR="00265BE3" w:rsidRDefault="00265BE3">
      <w:pPr>
        <w:keepNext/>
        <w:keepLines/>
      </w:pPr>
    </w:p>
    <w:p w14:paraId="18EAD4DD" w14:textId="77777777" w:rsidR="00265BE3" w:rsidRDefault="00265BE3">
      <w:pPr>
        <w:keepNext/>
        <w:keepLines/>
        <w:rPr>
          <w:sz w:val="22"/>
        </w:rPr>
      </w:pPr>
    </w:p>
    <w:p w14:paraId="03F4D970" w14:textId="77777777" w:rsidR="00265BE3" w:rsidRDefault="00265BE3">
      <w:pPr>
        <w:pStyle w:val="Heading5"/>
        <w:rPr>
          <w:b w:val="0"/>
          <w:i/>
          <w:sz w:val="24"/>
        </w:rPr>
      </w:pPr>
      <w:r>
        <w:rPr>
          <w:i/>
          <w:sz w:val="24"/>
          <w:szCs w:val="20"/>
        </w:rPr>
        <w:t>STC Procedure Change Control History</w:t>
      </w:r>
      <w:r>
        <w:rPr>
          <w:b w:val="0"/>
          <w:i/>
          <w:sz w:val="24"/>
        </w:rPr>
        <w:t xml:space="preserve"> </w:t>
      </w:r>
    </w:p>
    <w:p w14:paraId="6346452C" w14:textId="77777777" w:rsidR="00265BE3" w:rsidRDefault="00265BE3">
      <w:pPr>
        <w:keepNext/>
        <w:keepLines/>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582CB8" w14:paraId="7D1DDCF2" w14:textId="77777777" w:rsidTr="007C6FBD">
        <w:tc>
          <w:tcPr>
            <w:tcW w:w="1526" w:type="dxa"/>
          </w:tcPr>
          <w:p w14:paraId="19D89EA0" w14:textId="77777777" w:rsidR="00582CB8" w:rsidRDefault="00582CB8">
            <w:r>
              <w:t>Issue 001</w:t>
            </w:r>
          </w:p>
        </w:tc>
        <w:tc>
          <w:tcPr>
            <w:tcW w:w="1417" w:type="dxa"/>
          </w:tcPr>
          <w:p w14:paraId="264A1A59" w14:textId="77777777" w:rsidR="00582CB8" w:rsidRDefault="00582CB8">
            <w:r>
              <w:t>30/09/2005</w:t>
            </w:r>
          </w:p>
        </w:tc>
        <w:tc>
          <w:tcPr>
            <w:tcW w:w="5579" w:type="dxa"/>
          </w:tcPr>
          <w:p w14:paraId="03E180FB" w14:textId="77777777" w:rsidR="00582CB8" w:rsidRDefault="00582CB8">
            <w:pPr>
              <w:autoSpaceDE w:val="0"/>
              <w:autoSpaceDN w:val="0"/>
              <w:adjustRightInd w:val="0"/>
              <w:rPr>
                <w:lang w:eastAsia="en-GB"/>
              </w:rPr>
            </w:pPr>
            <w:r>
              <w:rPr>
                <w:lang w:eastAsia="en-GB"/>
              </w:rPr>
              <w:t>Issue 001 following BETTA Go-Live</w:t>
            </w:r>
          </w:p>
        </w:tc>
      </w:tr>
      <w:tr w:rsidR="0012261F" w14:paraId="454C800E" w14:textId="77777777" w:rsidTr="007C6FBD">
        <w:tc>
          <w:tcPr>
            <w:tcW w:w="1526" w:type="dxa"/>
          </w:tcPr>
          <w:p w14:paraId="7DB21FDA" w14:textId="77777777" w:rsidR="0012261F" w:rsidRDefault="0012261F">
            <w:r>
              <w:t>Issue 002</w:t>
            </w:r>
          </w:p>
        </w:tc>
        <w:tc>
          <w:tcPr>
            <w:tcW w:w="1417" w:type="dxa"/>
          </w:tcPr>
          <w:p w14:paraId="357CFCA3" w14:textId="77777777" w:rsidR="0012261F" w:rsidRDefault="00E4651C">
            <w:r>
              <w:t>14</w:t>
            </w:r>
            <w:r w:rsidR="0012261F">
              <w:t>/</w:t>
            </w:r>
            <w:r>
              <w:t>02</w:t>
            </w:r>
            <w:r w:rsidR="0012261F">
              <w:t>/</w:t>
            </w:r>
            <w:r>
              <w:t>20</w:t>
            </w:r>
            <w:r w:rsidR="0012261F">
              <w:t>1</w:t>
            </w:r>
            <w:r w:rsidR="00C801A2">
              <w:t>2</w:t>
            </w:r>
          </w:p>
        </w:tc>
        <w:tc>
          <w:tcPr>
            <w:tcW w:w="5579" w:type="dxa"/>
          </w:tcPr>
          <w:p w14:paraId="16F4B83B" w14:textId="77777777" w:rsidR="0012261F" w:rsidRDefault="00582CB8">
            <w:pPr>
              <w:autoSpaceDE w:val="0"/>
              <w:autoSpaceDN w:val="0"/>
              <w:adjustRightInd w:val="0"/>
              <w:rPr>
                <w:lang w:eastAsia="en-GB"/>
              </w:rPr>
            </w:pPr>
            <w:r>
              <w:rPr>
                <w:lang w:eastAsia="en-GB"/>
              </w:rPr>
              <w:t>Issue 002 Incorporating OFTOs</w:t>
            </w:r>
          </w:p>
        </w:tc>
      </w:tr>
      <w:tr w:rsidR="0002512D" w14:paraId="2B841076" w14:textId="77777777" w:rsidTr="007C6FBD">
        <w:tc>
          <w:tcPr>
            <w:tcW w:w="1526" w:type="dxa"/>
          </w:tcPr>
          <w:p w14:paraId="22D98403" w14:textId="030A9A92" w:rsidR="0002512D" w:rsidRDefault="00BD303F" w:rsidP="00E475DF">
            <w:r>
              <w:t xml:space="preserve">Issue </w:t>
            </w:r>
            <w:r w:rsidR="00E475DF">
              <w:t>003</w:t>
            </w:r>
          </w:p>
        </w:tc>
        <w:tc>
          <w:tcPr>
            <w:tcW w:w="1417" w:type="dxa"/>
          </w:tcPr>
          <w:p w14:paraId="0DAA2249" w14:textId="6A3B84A4" w:rsidR="0002512D" w:rsidRDefault="00F52D81">
            <w:r>
              <w:t>2</w:t>
            </w:r>
            <w:r w:rsidR="005A1B3A">
              <w:t>3/03/2017</w:t>
            </w:r>
          </w:p>
        </w:tc>
        <w:tc>
          <w:tcPr>
            <w:tcW w:w="5579" w:type="dxa"/>
          </w:tcPr>
          <w:p w14:paraId="52F21107" w14:textId="1E24C9AD" w:rsidR="0002512D" w:rsidRDefault="00440D83" w:rsidP="0088597B">
            <w:pPr>
              <w:autoSpaceDE w:val="0"/>
              <w:autoSpaceDN w:val="0"/>
              <w:adjustRightInd w:val="0"/>
              <w:rPr>
                <w:lang w:eastAsia="en-GB"/>
              </w:rPr>
            </w:pPr>
            <w:r>
              <w:rPr>
                <w:lang w:eastAsia="en-GB"/>
              </w:rPr>
              <w:t xml:space="preserve">Issue 003 </w:t>
            </w:r>
            <w:r w:rsidR="00845C4C">
              <w:rPr>
                <w:lang w:eastAsia="en-GB"/>
              </w:rPr>
              <w:t>i</w:t>
            </w:r>
            <w:r>
              <w:rPr>
                <w:lang w:eastAsia="en-GB"/>
              </w:rPr>
              <w:t xml:space="preserve">ncorporating  changes from SYS to </w:t>
            </w:r>
            <w:r w:rsidR="0088597B">
              <w:rPr>
                <w:lang w:eastAsia="en-GB"/>
              </w:rPr>
              <w:t>GB Models</w:t>
            </w:r>
          </w:p>
        </w:tc>
      </w:tr>
      <w:tr w:rsidR="00875DC4" w14:paraId="73D87BA4" w14:textId="77777777" w:rsidTr="007C6FBD">
        <w:tc>
          <w:tcPr>
            <w:tcW w:w="1526" w:type="dxa"/>
          </w:tcPr>
          <w:p w14:paraId="717B9F32" w14:textId="530C4746" w:rsidR="00875DC4" w:rsidRDefault="00875DC4" w:rsidP="00E475DF">
            <w:r>
              <w:t>Issue 004</w:t>
            </w:r>
          </w:p>
        </w:tc>
        <w:tc>
          <w:tcPr>
            <w:tcW w:w="1417" w:type="dxa"/>
          </w:tcPr>
          <w:p w14:paraId="2E97456A" w14:textId="2897FF91" w:rsidR="00875DC4" w:rsidRDefault="00875DC4">
            <w:r>
              <w:t>01/04/2019</w:t>
            </w:r>
          </w:p>
        </w:tc>
        <w:tc>
          <w:tcPr>
            <w:tcW w:w="5579" w:type="dxa"/>
          </w:tcPr>
          <w:p w14:paraId="7C4EBDE9" w14:textId="2E118301" w:rsidR="00875DC4" w:rsidRDefault="00875DC4" w:rsidP="0088597B">
            <w:pPr>
              <w:autoSpaceDE w:val="0"/>
              <w:autoSpaceDN w:val="0"/>
              <w:adjustRightInd w:val="0"/>
              <w:rPr>
                <w:lang w:eastAsia="en-GB"/>
              </w:rPr>
            </w:pPr>
            <w:r>
              <w:rPr>
                <w:lang w:eastAsia="en-GB"/>
              </w:rPr>
              <w:t>Issue 004 incorporating National Grid Legal Separation changes</w:t>
            </w:r>
          </w:p>
        </w:tc>
      </w:tr>
      <w:tr w:rsidR="007C6FBD" w14:paraId="2D9F2030" w14:textId="77777777" w:rsidTr="007C6FBD">
        <w:tc>
          <w:tcPr>
            <w:tcW w:w="1526" w:type="dxa"/>
          </w:tcPr>
          <w:p w14:paraId="14884DD9" w14:textId="752B4A22" w:rsidR="007C6FBD" w:rsidRDefault="007C6FBD" w:rsidP="007C6FBD">
            <w:r w:rsidRPr="002A44DB">
              <w:t>Issue 00</w:t>
            </w:r>
            <w:r>
              <w:t>5</w:t>
            </w:r>
          </w:p>
        </w:tc>
        <w:tc>
          <w:tcPr>
            <w:tcW w:w="1417" w:type="dxa"/>
          </w:tcPr>
          <w:p w14:paraId="4C1F38A6" w14:textId="39F28D04" w:rsidR="007C6FBD" w:rsidRDefault="003A7F2F" w:rsidP="007C6FBD">
            <w:r>
              <w:t>25</w:t>
            </w:r>
            <w:r w:rsidR="007C6FBD" w:rsidRPr="002A44DB">
              <w:t>/</w:t>
            </w:r>
            <w:r w:rsidR="007C6582">
              <w:t>04</w:t>
            </w:r>
            <w:r w:rsidR="007C6FBD" w:rsidRPr="002A44DB">
              <w:t>/2023</w:t>
            </w:r>
          </w:p>
        </w:tc>
        <w:tc>
          <w:tcPr>
            <w:tcW w:w="5579" w:type="dxa"/>
          </w:tcPr>
          <w:p w14:paraId="64CD28B2" w14:textId="04A4FEEC" w:rsidR="007C6FBD" w:rsidRDefault="007C6FBD" w:rsidP="007C6FBD">
            <w:pPr>
              <w:autoSpaceDE w:val="0"/>
              <w:autoSpaceDN w:val="0"/>
              <w:adjustRightInd w:val="0"/>
              <w:rPr>
                <w:lang w:eastAsia="en-GB"/>
              </w:rPr>
            </w:pPr>
            <w:r w:rsidRPr="002A44DB">
              <w:t>Issue 00</w:t>
            </w:r>
            <w:r>
              <w:t>5</w:t>
            </w:r>
            <w:r w:rsidRPr="002A44DB">
              <w:t xml:space="preserve"> incorporating use of ‘The Company’ definition as made in the STC</w:t>
            </w:r>
            <w:r w:rsidR="003A7F2F">
              <w:t xml:space="preserve">  PM0130</w:t>
            </w:r>
          </w:p>
        </w:tc>
      </w:tr>
    </w:tbl>
    <w:p w14:paraId="04784D52" w14:textId="77777777" w:rsidR="00265BE3" w:rsidRDefault="00265BE3">
      <w:pPr>
        <w:keepNext/>
        <w:keepLines/>
      </w:pPr>
    </w:p>
    <w:p w14:paraId="163AFD16" w14:textId="77777777" w:rsidR="00265BE3" w:rsidRDefault="00265BE3">
      <w:pPr>
        <w:pStyle w:val="Left063"/>
        <w:ind w:left="0"/>
      </w:pPr>
    </w:p>
    <w:p w14:paraId="700BF49B" w14:textId="77777777" w:rsidR="00265BE3" w:rsidRDefault="00265BE3">
      <w:pPr>
        <w:pStyle w:val="Left063"/>
      </w:pPr>
    </w:p>
    <w:p w14:paraId="15B3C051" w14:textId="77777777" w:rsidR="00265BE3" w:rsidRDefault="00265BE3">
      <w:pPr>
        <w:sectPr w:rsidR="00265BE3">
          <w:headerReference w:type="default" r:id="rId11"/>
          <w:footerReference w:type="default" r:id="rId12"/>
          <w:pgSz w:w="13792" w:h="16838"/>
          <w:pgMar w:top="1440" w:right="3686" w:bottom="1440" w:left="1800" w:header="720" w:footer="720" w:gutter="0"/>
          <w:cols w:space="720"/>
        </w:sectPr>
      </w:pPr>
    </w:p>
    <w:p w14:paraId="2BE5AD62" w14:textId="77777777" w:rsidR="00265BE3" w:rsidRDefault="00265BE3">
      <w:pPr>
        <w:pStyle w:val="Heading1"/>
        <w:keepLines/>
      </w:pPr>
      <w:r>
        <w:t>Introduction</w:t>
      </w:r>
    </w:p>
    <w:p w14:paraId="253946CB" w14:textId="77777777" w:rsidR="00265BE3" w:rsidRDefault="00265BE3">
      <w:pPr>
        <w:pStyle w:val="Heading2"/>
        <w:keepNext/>
        <w:keepLines/>
      </w:pPr>
      <w:r>
        <w:t>Scope</w:t>
      </w:r>
    </w:p>
    <w:p w14:paraId="215DAA72" w14:textId="71FFD4CF" w:rsidR="00265BE3" w:rsidRPr="00A57016" w:rsidRDefault="00265BE3">
      <w:pPr>
        <w:pStyle w:val="Heading3"/>
        <w:tabs>
          <w:tab w:val="clear" w:pos="720"/>
          <w:tab w:val="num" w:pos="709"/>
        </w:tabs>
        <w:ind w:left="709" w:hanging="709"/>
        <w:jc w:val="both"/>
      </w:pPr>
      <w:r w:rsidRPr="00A57016">
        <w:t xml:space="preserve">This procedure shows the information flows required between Parties to produce GB Models for the various processes that require system studies to be undertaken. These processes include those in STCP 16-1: Investment Planning, STCP 20-1: </w:t>
      </w:r>
      <w:r w:rsidR="009150A5" w:rsidRPr="00A57016">
        <w:t xml:space="preserve">Electricity Ten Year </w:t>
      </w:r>
      <w:r w:rsidR="0033458D" w:rsidRPr="00A57016">
        <w:t>Statement,</w:t>
      </w:r>
      <w:r w:rsidRPr="00A57016">
        <w:t xml:space="preserve"> STCP 18-1: Connection and Modification Applications and STCP 18-2: Use of System Application. </w:t>
      </w:r>
    </w:p>
    <w:p w14:paraId="2160A2F2" w14:textId="0E35A5A1" w:rsidR="00265BE3" w:rsidRDefault="00265BE3">
      <w:pPr>
        <w:pStyle w:val="Heading3"/>
        <w:tabs>
          <w:tab w:val="clear" w:pos="720"/>
          <w:tab w:val="num" w:pos="709"/>
        </w:tabs>
        <w:ind w:left="709" w:hanging="709"/>
        <w:jc w:val="both"/>
      </w:pPr>
      <w:r w:rsidRPr="00A57016">
        <w:t xml:space="preserve">This procedure applies to </w:t>
      </w:r>
      <w:r w:rsidR="007C6FBD">
        <w:t>The Company</w:t>
      </w:r>
      <w:r w:rsidR="007C6FBD" w:rsidRPr="008F0B19">
        <w:rPr>
          <w:rFonts w:cs="Arial"/>
          <w:spacing w:val="-7"/>
          <w:sz w:val="21"/>
          <w:szCs w:val="21"/>
        </w:rPr>
        <w:t>, as defined in the STC and meaning the licence holder with system operator responsibilities,</w:t>
      </w:r>
      <w:r w:rsidR="00BC3F26" w:rsidRPr="00FC7628">
        <w:t xml:space="preserve"> </w:t>
      </w:r>
      <w:r w:rsidRPr="00A57016">
        <w:t xml:space="preserve">and </w:t>
      </w:r>
      <w:r w:rsidR="00B154E9">
        <w:t xml:space="preserve">to </w:t>
      </w:r>
      <w:r w:rsidRPr="00A57016">
        <w:t>each TO. For the pu</w:t>
      </w:r>
      <w:r>
        <w:t>rposes of this document, TOs are:</w:t>
      </w:r>
    </w:p>
    <w:p w14:paraId="75C96437" w14:textId="77777777" w:rsidR="00741233" w:rsidRPr="00FC7628" w:rsidRDefault="00741233" w:rsidP="00741233">
      <w:pPr>
        <w:pStyle w:val="Heading3"/>
        <w:numPr>
          <w:ilvl w:val="0"/>
          <w:numId w:val="20"/>
        </w:numPr>
        <w:tabs>
          <w:tab w:val="clear" w:pos="360"/>
          <w:tab w:val="num" w:pos="1080"/>
        </w:tabs>
        <w:ind w:left="1080"/>
        <w:rPr>
          <w:lang w:eastAsia="en-GB"/>
        </w:rPr>
      </w:pPr>
      <w:r w:rsidRPr="00FC7628">
        <w:rPr>
          <w:lang w:eastAsia="en-GB"/>
        </w:rPr>
        <w:t xml:space="preserve">National Grid Electricity Transmission </w:t>
      </w:r>
      <w:r>
        <w:rPr>
          <w:lang w:eastAsia="en-GB"/>
        </w:rPr>
        <w:t xml:space="preserve">plc </w:t>
      </w:r>
    </w:p>
    <w:p w14:paraId="72B5301B" w14:textId="61F44C27" w:rsidR="008D2A77" w:rsidRPr="00C54572" w:rsidRDefault="000540C7">
      <w:pPr>
        <w:pStyle w:val="Heading3"/>
        <w:numPr>
          <w:ilvl w:val="0"/>
          <w:numId w:val="20"/>
        </w:numPr>
        <w:tabs>
          <w:tab w:val="clear" w:pos="360"/>
          <w:tab w:val="num" w:pos="1080"/>
        </w:tabs>
        <w:ind w:left="1080"/>
      </w:pPr>
      <w:r>
        <w:rPr>
          <w:lang w:eastAsia="en-GB"/>
        </w:rPr>
        <w:t xml:space="preserve">SP </w:t>
      </w:r>
      <w:r w:rsidRPr="00020DC9">
        <w:rPr>
          <w:lang w:eastAsia="en-GB"/>
        </w:rPr>
        <w:t>Transmission</w:t>
      </w:r>
      <w:r w:rsidR="008D2A77" w:rsidRPr="00FC7628">
        <w:rPr>
          <w:lang w:eastAsia="en-GB"/>
        </w:rPr>
        <w:t xml:space="preserve"> </w:t>
      </w:r>
      <w:r w:rsidR="00615340" w:rsidRPr="00FC7628">
        <w:rPr>
          <w:lang w:eastAsia="en-GB"/>
        </w:rPr>
        <w:t>plc</w:t>
      </w:r>
      <w:r w:rsidR="00615340" w:rsidRPr="00C54572" w:rsidDel="008D2A77">
        <w:t>;</w:t>
      </w:r>
    </w:p>
    <w:p w14:paraId="4B98299A" w14:textId="77777777" w:rsidR="002329A4" w:rsidRPr="00FC7628" w:rsidDel="00A42356" w:rsidRDefault="008D2A77" w:rsidP="00B506C8">
      <w:pPr>
        <w:pStyle w:val="Heading3"/>
        <w:numPr>
          <w:ilvl w:val="0"/>
          <w:numId w:val="20"/>
        </w:numPr>
        <w:tabs>
          <w:tab w:val="clear" w:pos="360"/>
          <w:tab w:val="num" w:pos="1080"/>
        </w:tabs>
        <w:ind w:left="1080"/>
        <w:rPr>
          <w:del w:id="42" w:author="Steve Baker [NESO]" w:date="2025-10-16T11:47:00Z" w16du:dateUtc="2025-10-16T10:47:00Z"/>
          <w:lang w:eastAsia="en-GB"/>
        </w:rPr>
      </w:pPr>
      <w:r w:rsidRPr="00FC7628">
        <w:rPr>
          <w:lang w:eastAsia="en-GB"/>
        </w:rPr>
        <w:t>Scottish Hydro Electric Transmission plc</w:t>
      </w:r>
      <w:r w:rsidR="00615340" w:rsidRPr="00FC7628">
        <w:rPr>
          <w:lang w:eastAsia="en-GB"/>
        </w:rPr>
        <w:t>;</w:t>
      </w:r>
      <w:r w:rsidRPr="00FC7628">
        <w:rPr>
          <w:lang w:eastAsia="en-GB"/>
        </w:rPr>
        <w:t xml:space="preserve"> </w:t>
      </w:r>
    </w:p>
    <w:p w14:paraId="645FBEDD" w14:textId="77777777" w:rsidR="00A42356" w:rsidRPr="004F193A" w:rsidRDefault="00A42356" w:rsidP="00A42356">
      <w:pPr>
        <w:pStyle w:val="Heading3"/>
        <w:numPr>
          <w:ilvl w:val="0"/>
          <w:numId w:val="20"/>
        </w:numPr>
        <w:tabs>
          <w:tab w:val="clear" w:pos="360"/>
          <w:tab w:val="num" w:pos="1080"/>
        </w:tabs>
        <w:ind w:left="1080"/>
        <w:rPr>
          <w:ins w:id="43" w:author="Steve Baker [NESO]" w:date="2025-10-16T11:47:00Z" w16du:dateUtc="2025-10-16T10:47:00Z"/>
          <w:rStyle w:val="eop"/>
          <w:rFonts w:cs="Arial"/>
          <w:sz w:val="22"/>
          <w:szCs w:val="22"/>
          <w:lang w:eastAsia="en-GB"/>
        </w:rPr>
      </w:pPr>
      <w:ins w:id="44" w:author="Steve Baker [NESO]" w:date="2025-10-16T11:47:00Z" w16du:dateUtc="2025-10-16T10:47:00Z">
        <w:r w:rsidRPr="00A42356">
          <w:rPr>
            <w:rStyle w:val="normaltextrun"/>
            <w:rFonts w:cs="Arial"/>
            <w:color w:val="D13438"/>
            <w:u w:val="single"/>
          </w:rPr>
          <w:t xml:space="preserve">All Offshore Transmission Licence holders as appointed by Ofgem from time to </w:t>
        </w:r>
        <w:proofErr w:type="gramStart"/>
        <w:r w:rsidRPr="00A42356">
          <w:rPr>
            <w:rStyle w:val="normaltextrun"/>
            <w:rFonts w:cs="Arial"/>
            <w:color w:val="D13438"/>
            <w:u w:val="single"/>
          </w:rPr>
          <w:t>time;</w:t>
        </w:r>
        <w:proofErr w:type="gramEnd"/>
        <w:r w:rsidRPr="00A42356">
          <w:rPr>
            <w:rStyle w:val="eop"/>
            <w:rFonts w:cs="Arial"/>
            <w:color w:val="D13438"/>
          </w:rPr>
          <w:t> </w:t>
        </w:r>
      </w:ins>
    </w:p>
    <w:p w14:paraId="21C7ED06" w14:textId="005BFF5A" w:rsidR="00A42356" w:rsidRPr="004F193A" w:rsidRDefault="00A42356" w:rsidP="004F193A">
      <w:pPr>
        <w:pStyle w:val="Heading3"/>
        <w:numPr>
          <w:ilvl w:val="0"/>
          <w:numId w:val="20"/>
        </w:numPr>
        <w:tabs>
          <w:tab w:val="clear" w:pos="360"/>
          <w:tab w:val="num" w:pos="1080"/>
        </w:tabs>
        <w:ind w:left="1080"/>
        <w:rPr>
          <w:ins w:id="45" w:author="Steve Baker [NESO]" w:date="2025-10-16T11:47:00Z" w16du:dateUtc="2025-10-16T10:47:00Z"/>
          <w:rFonts w:cs="Arial"/>
          <w:sz w:val="22"/>
          <w:szCs w:val="22"/>
          <w:lang w:eastAsia="en-GB"/>
        </w:rPr>
      </w:pPr>
      <w:ins w:id="46" w:author="Steve Baker [NESO]" w:date="2025-10-16T11:47:00Z" w16du:dateUtc="2025-10-16T10:47:00Z">
        <w:r w:rsidRPr="00A42356">
          <w:rPr>
            <w:rStyle w:val="normaltextrun"/>
            <w:rFonts w:cs="Arial"/>
            <w:color w:val="D13438"/>
            <w:u w:val="single"/>
            <w:shd w:val="clear" w:color="auto" w:fill="FFFFFF"/>
            <w:lang w:val="en-US"/>
          </w:rPr>
          <w:t>All Competitively Appointed Transmission License holders as appointed by Ofgem.</w:t>
        </w:r>
        <w:r w:rsidRPr="00A42356">
          <w:rPr>
            <w:rStyle w:val="eop"/>
            <w:rFonts w:cs="Arial"/>
            <w:color w:val="D13438"/>
          </w:rPr>
          <w:t> </w:t>
        </w:r>
      </w:ins>
    </w:p>
    <w:p w14:paraId="5245A41E" w14:textId="45DD6148" w:rsidR="002329A4" w:rsidDel="00A42356" w:rsidRDefault="008D2A77" w:rsidP="00B506C8">
      <w:pPr>
        <w:pStyle w:val="Heading3"/>
        <w:numPr>
          <w:ilvl w:val="0"/>
          <w:numId w:val="20"/>
        </w:numPr>
        <w:tabs>
          <w:tab w:val="clear" w:pos="360"/>
          <w:tab w:val="num" w:pos="1080"/>
        </w:tabs>
        <w:ind w:left="1080"/>
        <w:rPr>
          <w:del w:id="47" w:author="Steve Baker [NESO]" w:date="2025-10-16T11:47:00Z" w16du:dateUtc="2025-10-16T10:47:00Z"/>
          <w:sz w:val="22"/>
          <w:lang w:eastAsia="en-GB"/>
        </w:rPr>
      </w:pPr>
      <w:del w:id="48" w:author="Steve Baker [NESO]" w:date="2025-10-16T11:47:00Z" w16du:dateUtc="2025-10-16T10:47:00Z">
        <w:r w:rsidRPr="00FC7628" w:rsidDel="00A42356">
          <w:rPr>
            <w:sz w:val="22"/>
            <w:lang w:eastAsia="en-GB"/>
          </w:rPr>
          <w:delText>A</w:delText>
        </w:r>
        <w:r w:rsidR="000540C7" w:rsidDel="00A42356">
          <w:rPr>
            <w:sz w:val="22"/>
            <w:lang w:eastAsia="en-GB"/>
          </w:rPr>
          <w:delText>ll</w:delText>
        </w:r>
        <w:r w:rsidRPr="00FC7628" w:rsidDel="00A42356">
          <w:rPr>
            <w:sz w:val="22"/>
            <w:lang w:eastAsia="en-GB"/>
          </w:rPr>
          <w:delText xml:space="preserve"> </w:delText>
        </w:r>
        <w:r w:rsidR="00E17A8A" w:rsidRPr="00FC7628" w:rsidDel="00A42356">
          <w:rPr>
            <w:lang w:eastAsia="en-GB"/>
          </w:rPr>
          <w:delText>OFTOs</w:delText>
        </w:r>
        <w:r w:rsidR="00615340" w:rsidRPr="00FC7628" w:rsidDel="00A42356">
          <w:rPr>
            <w:lang w:eastAsia="en-GB"/>
          </w:rPr>
          <w:delText>;</w:delText>
        </w:r>
      </w:del>
    </w:p>
    <w:p w14:paraId="3CEDDF0D" w14:textId="77777777" w:rsidR="00265BE3" w:rsidRDefault="00265BE3">
      <w:pPr>
        <w:pStyle w:val="Heading2"/>
        <w:keepNext/>
        <w:keepLines/>
      </w:pPr>
      <w:r>
        <w:t xml:space="preserve">Objectives </w:t>
      </w:r>
    </w:p>
    <w:p w14:paraId="0C92CA18" w14:textId="3B1FDC1E" w:rsidR="00265BE3" w:rsidRDefault="00265BE3">
      <w:pPr>
        <w:pStyle w:val="Heading3"/>
        <w:keepLines/>
        <w:tabs>
          <w:tab w:val="clear" w:pos="720"/>
          <w:tab w:val="num" w:pos="709"/>
        </w:tabs>
        <w:ind w:left="709" w:hanging="709"/>
        <w:jc w:val="both"/>
      </w:pPr>
      <w:r>
        <w:t xml:space="preserve">The objectives of this STCP are to detail how GB Models are produced and agreed; and to address how the information is managed across the interface between </w:t>
      </w:r>
      <w:r w:rsidR="007C6FBD">
        <w:t>The Company</w:t>
      </w:r>
      <w:r>
        <w:t xml:space="preserve"> and the TOs to ensure consistency of the GB Models. </w:t>
      </w:r>
    </w:p>
    <w:p w14:paraId="765FC26C" w14:textId="77777777" w:rsidR="00265BE3" w:rsidRDefault="00265BE3">
      <w:pPr>
        <w:pStyle w:val="Heading3"/>
        <w:keepLines/>
        <w:numPr>
          <w:ilvl w:val="0"/>
          <w:numId w:val="0"/>
        </w:numPr>
        <w:spacing w:before="0" w:after="0"/>
        <w:jc w:val="both"/>
      </w:pPr>
    </w:p>
    <w:p w14:paraId="52B2A2EB" w14:textId="77777777" w:rsidR="00265BE3" w:rsidRDefault="00265BE3">
      <w:pPr>
        <w:pStyle w:val="Heading1"/>
        <w:keepLines/>
      </w:pPr>
      <w:r>
        <w:t>Key Definitions</w:t>
      </w:r>
    </w:p>
    <w:p w14:paraId="2A20EA9D" w14:textId="77777777" w:rsidR="00265BE3" w:rsidRDefault="00265BE3">
      <w:pPr>
        <w:pStyle w:val="Heading2"/>
        <w:keepNext/>
        <w:keepLines/>
      </w:pPr>
      <w:r>
        <w:t>For the purposes of STCP 22-1 Production of Models for GB System Planning:</w:t>
      </w:r>
    </w:p>
    <w:p w14:paraId="506AC925" w14:textId="22AA0923" w:rsidR="00265BE3" w:rsidRDefault="00265BE3">
      <w:pPr>
        <w:pStyle w:val="Heading3"/>
        <w:ind w:left="709" w:hanging="709"/>
        <w:jc w:val="both"/>
        <w:rPr>
          <w:b/>
        </w:rPr>
      </w:pPr>
      <w:r>
        <w:rPr>
          <w:b/>
        </w:rPr>
        <w:t>Confirmed Network Reinforcement</w:t>
      </w:r>
      <w:r>
        <w:t xml:space="preserve"> means a scheme that has been identified by the relevant Party as having a high probability of being delivered. </w:t>
      </w:r>
    </w:p>
    <w:p w14:paraId="2BB38209" w14:textId="504C4171" w:rsidR="00265BE3" w:rsidRDefault="00265BE3">
      <w:pPr>
        <w:pStyle w:val="Heading3"/>
        <w:keepLines/>
        <w:ind w:left="709" w:hanging="709"/>
        <w:jc w:val="both"/>
      </w:pPr>
      <w:r>
        <w:rPr>
          <w:b/>
        </w:rPr>
        <w:t xml:space="preserve">Contracted Generation </w:t>
      </w:r>
      <w:r>
        <w:t xml:space="preserve">means a Generator that has connected to the GB Transmission System or accepted an offer for connection to or modification or use of system offer from </w:t>
      </w:r>
      <w:r w:rsidR="007C6FBD">
        <w:t>The Company</w:t>
      </w:r>
      <w:r w:rsidR="00845C4C">
        <w:t>.</w:t>
      </w:r>
      <w:r>
        <w:t xml:space="preserve"> </w:t>
      </w:r>
    </w:p>
    <w:p w14:paraId="209054D6" w14:textId="4EC093D7" w:rsidR="00265BE3" w:rsidRDefault="00EF4B6A">
      <w:pPr>
        <w:pStyle w:val="Heading3"/>
        <w:keepLines/>
        <w:ind w:left="709" w:hanging="709"/>
        <w:jc w:val="both"/>
      </w:pPr>
      <w:r>
        <w:rPr>
          <w:b/>
        </w:rPr>
        <w:t xml:space="preserve">Master </w:t>
      </w:r>
      <w:r w:rsidR="00265BE3">
        <w:rPr>
          <w:b/>
        </w:rPr>
        <w:t xml:space="preserve">Lookup Table </w:t>
      </w:r>
      <w:r w:rsidR="00265BE3">
        <w:t>means a table created to facilitate the conversion of data between different formats</w:t>
      </w:r>
      <w:r w:rsidR="00845C4C">
        <w:t>.</w:t>
      </w:r>
      <w:r>
        <w:t xml:space="preserve"> Any extract from this table shall be referred to as </w:t>
      </w:r>
      <w:r w:rsidR="00D813D2">
        <w:t xml:space="preserve">a </w:t>
      </w:r>
      <w:r>
        <w:t xml:space="preserve">Data </w:t>
      </w:r>
      <w:r w:rsidR="0032393D">
        <w:t>L</w:t>
      </w:r>
      <w:r w:rsidR="0070608A">
        <w:t xml:space="preserve">ookup </w:t>
      </w:r>
      <w:r w:rsidR="0032393D">
        <w:t>T</w:t>
      </w:r>
      <w:r w:rsidR="0070608A">
        <w:t>able</w:t>
      </w:r>
      <w:r>
        <w:t>.</w:t>
      </w:r>
    </w:p>
    <w:p w14:paraId="40131301" w14:textId="77777777" w:rsidR="00265BE3" w:rsidRDefault="00265BE3">
      <w:pPr>
        <w:pStyle w:val="Heading3"/>
        <w:keepLines/>
        <w:ind w:left="709" w:hanging="709"/>
        <w:jc w:val="both"/>
      </w:pPr>
      <w:r>
        <w:rPr>
          <w:b/>
        </w:rPr>
        <w:t xml:space="preserve">Investment Planning </w:t>
      </w:r>
      <w:r>
        <w:t>means the process to produce the Transmission Investment Plan.</w:t>
      </w:r>
    </w:p>
    <w:p w14:paraId="36CCDA3E" w14:textId="407E525A" w:rsidR="00265BE3" w:rsidRDefault="00265BE3">
      <w:pPr>
        <w:pStyle w:val="Heading3"/>
        <w:keepLines/>
        <w:ind w:left="709" w:hanging="709"/>
        <w:jc w:val="both"/>
      </w:pPr>
      <w:r>
        <w:rPr>
          <w:b/>
        </w:rPr>
        <w:t>GB Model</w:t>
      </w:r>
      <w:r>
        <w:t xml:space="preserve"> means a representation of </w:t>
      </w:r>
      <w:r w:rsidR="00845C4C">
        <w:t xml:space="preserve">the </w:t>
      </w:r>
      <w:r>
        <w:t xml:space="preserve">GB Transmission System including a representation of </w:t>
      </w:r>
      <w:r w:rsidR="00DC67E0">
        <w:t>the</w:t>
      </w:r>
      <w:r w:rsidR="00587DD6">
        <w:t xml:space="preserve"> </w:t>
      </w:r>
      <w:r w:rsidR="00FD6776">
        <w:t>appropriate</w:t>
      </w:r>
      <w:r w:rsidR="00DC67E0">
        <w:t xml:space="preserve"> Future Energy </w:t>
      </w:r>
      <w:r w:rsidR="00AC3CB6">
        <w:t>Scenarios (FES)</w:t>
      </w:r>
      <w:r w:rsidR="00DC67E0">
        <w:t xml:space="preserve"> </w:t>
      </w:r>
      <w:r w:rsidR="00D813D2">
        <w:t>d</w:t>
      </w:r>
      <w:r w:rsidR="00DC67E0">
        <w:t>ata (</w:t>
      </w:r>
      <w:r>
        <w:t>generation</w:t>
      </w:r>
      <w:r w:rsidR="00D813D2">
        <w:t>,</w:t>
      </w:r>
      <w:r>
        <w:t xml:space="preserve"> demand</w:t>
      </w:r>
      <w:r w:rsidR="00DC67E0">
        <w:t xml:space="preserve"> and interconnectors</w:t>
      </w:r>
      <w:r w:rsidR="00FD6776">
        <w:t>).</w:t>
      </w:r>
    </w:p>
    <w:p w14:paraId="6BDD3DEF" w14:textId="66265B5F" w:rsidR="00265BE3" w:rsidRDefault="00265BE3">
      <w:pPr>
        <w:pStyle w:val="Heading3"/>
        <w:keepLines/>
        <w:ind w:left="709" w:hanging="709"/>
        <w:jc w:val="both"/>
      </w:pPr>
      <w:r>
        <w:rPr>
          <w:b/>
        </w:rPr>
        <w:t>TO Model</w:t>
      </w:r>
      <w:r>
        <w:t xml:space="preserve"> means a representation of </w:t>
      </w:r>
      <w:r w:rsidR="00845C4C">
        <w:t xml:space="preserve">a </w:t>
      </w:r>
      <w:r>
        <w:t>TO Transmission System including a representation of</w:t>
      </w:r>
      <w:r w:rsidR="00FD6776">
        <w:t xml:space="preserve"> appropriate</w:t>
      </w:r>
      <w:r>
        <w:t xml:space="preserve"> </w:t>
      </w:r>
      <w:r w:rsidR="00627F9C">
        <w:t>Future E</w:t>
      </w:r>
      <w:r w:rsidR="00AB41C8">
        <w:t xml:space="preserve">nergy </w:t>
      </w:r>
      <w:r w:rsidR="009B19E4">
        <w:t>Scenario</w:t>
      </w:r>
      <w:r w:rsidR="00627F9C">
        <w:t>s</w:t>
      </w:r>
      <w:r w:rsidR="00B154E9">
        <w:t xml:space="preserve"> </w:t>
      </w:r>
      <w:r w:rsidR="00627F9C">
        <w:t>(FES)</w:t>
      </w:r>
      <w:r w:rsidR="00587DD6">
        <w:t xml:space="preserve"> data</w:t>
      </w:r>
      <w:r>
        <w:t xml:space="preserve">, although the specific values associated with </w:t>
      </w:r>
      <w:r w:rsidR="009733C2">
        <w:t>generation output</w:t>
      </w:r>
      <w:r>
        <w:t xml:space="preserve"> </w:t>
      </w:r>
      <w:r w:rsidR="00D8695B">
        <w:t xml:space="preserve">are </w:t>
      </w:r>
      <w:r>
        <w:t xml:space="preserve">not critical. </w:t>
      </w:r>
    </w:p>
    <w:p w14:paraId="34717151" w14:textId="1839FA80" w:rsidR="00265BE3" w:rsidRDefault="00265BE3">
      <w:pPr>
        <w:pStyle w:val="Heading3"/>
        <w:keepLines/>
        <w:ind w:left="709" w:hanging="709"/>
        <w:jc w:val="both"/>
      </w:pPr>
      <w:r>
        <w:rPr>
          <w:b/>
        </w:rPr>
        <w:t>Project Listings Document</w:t>
      </w:r>
      <w:r w:rsidR="00B8687D">
        <w:rPr>
          <w:b/>
        </w:rPr>
        <w:t xml:space="preserve"> </w:t>
      </w:r>
      <w:r w:rsidR="0061113B">
        <w:rPr>
          <w:b/>
        </w:rPr>
        <w:t>(PLD)</w:t>
      </w:r>
      <w:r>
        <w:rPr>
          <w:b/>
        </w:rPr>
        <w:t xml:space="preserve"> </w:t>
      </w:r>
      <w:r>
        <w:t xml:space="preserve">means a document detailing a set of planned changes to </w:t>
      </w:r>
      <w:r w:rsidR="00020DC9">
        <w:t>a</w:t>
      </w:r>
      <w:r w:rsidR="000F5A58">
        <w:t xml:space="preserve"> </w:t>
      </w:r>
      <w:r>
        <w:t>TO Transmission System.</w:t>
      </w:r>
    </w:p>
    <w:p w14:paraId="4824EAD2" w14:textId="77777777" w:rsidR="00265BE3" w:rsidRDefault="00265BE3">
      <w:pPr>
        <w:pStyle w:val="Heading1"/>
        <w:keepLines/>
      </w:pPr>
      <w:r>
        <w:t>Procedure</w:t>
      </w:r>
    </w:p>
    <w:p w14:paraId="4B51552D" w14:textId="77777777" w:rsidR="00265BE3" w:rsidRDefault="00265BE3">
      <w:pPr>
        <w:pStyle w:val="Heading2"/>
        <w:keepNext/>
        <w:keepLines/>
      </w:pPr>
      <w:r>
        <w:t>Committees/Liaison Groups</w:t>
      </w:r>
    </w:p>
    <w:p w14:paraId="0A3D85DA" w14:textId="77777777" w:rsidR="00265BE3" w:rsidRDefault="00265BE3">
      <w:pPr>
        <w:pStyle w:val="Heading3"/>
        <w:keepLines/>
        <w:ind w:left="709" w:hanging="709"/>
        <w:jc w:val="both"/>
      </w:pPr>
      <w:r>
        <w:t>The Joint Planning Committee (JPC) shall co-ordinate the production of the GB Models.</w:t>
      </w:r>
    </w:p>
    <w:p w14:paraId="7544C240" w14:textId="77777777" w:rsidR="00265BE3" w:rsidRDefault="00265BE3">
      <w:pPr>
        <w:pStyle w:val="Heading2"/>
        <w:keepNext/>
        <w:keepLines/>
      </w:pPr>
      <w:r>
        <w:t>Determination of Boundary of Influence</w:t>
      </w:r>
    </w:p>
    <w:p w14:paraId="69DD0B15" w14:textId="67A73E5E" w:rsidR="00265BE3" w:rsidRDefault="00265BE3">
      <w:pPr>
        <w:pStyle w:val="Heading3"/>
        <w:keepLines/>
        <w:ind w:left="709" w:hanging="709"/>
        <w:jc w:val="both"/>
      </w:pPr>
      <w:r>
        <w:t xml:space="preserve">The criteria to be used by the JPC for the assessment of the Boundary of Influence are specified in Appendix </w:t>
      </w:r>
      <w:r w:rsidR="00A50301">
        <w:t>C</w:t>
      </w:r>
      <w:r>
        <w:t xml:space="preserve">. These criteria may require amendment </w:t>
      </w:r>
      <w:r w:rsidR="00627F9C">
        <w:t xml:space="preserve">from </w:t>
      </w:r>
      <w:r>
        <w:t xml:space="preserve">time to time to </w:t>
      </w:r>
      <w:proofErr w:type="gramStart"/>
      <w:r>
        <w:t>take into account</w:t>
      </w:r>
      <w:proofErr w:type="gramEnd"/>
      <w:r>
        <w:t xml:space="preserve"> revisions suggested by Parties during Investment Planning.</w:t>
      </w:r>
    </w:p>
    <w:p w14:paraId="5674BC3F" w14:textId="77777777" w:rsidR="00265BE3" w:rsidRDefault="00265BE3">
      <w:pPr>
        <w:pStyle w:val="Heading3"/>
        <w:keepLines/>
        <w:ind w:left="709" w:hanging="709"/>
        <w:jc w:val="both"/>
      </w:pPr>
      <w:r>
        <w:t>If the JPC agree that a revision to the Boundary of Influence may be required, then the process determined in the remainder of this section shall be followed.</w:t>
      </w:r>
    </w:p>
    <w:p w14:paraId="576691A1" w14:textId="5047D957" w:rsidR="00265BE3" w:rsidRDefault="00265BE3" w:rsidP="00FC7628">
      <w:pPr>
        <w:pStyle w:val="Heading3"/>
        <w:keepLines/>
        <w:ind w:left="709" w:hanging="709"/>
        <w:jc w:val="both"/>
      </w:pPr>
      <w:r>
        <w:t xml:space="preserve">The JPC shall first review the criteria in </w:t>
      </w:r>
      <w:r w:rsidR="00A50301" w:rsidRPr="00A50301">
        <w:t>Appendix C</w:t>
      </w:r>
      <w:r>
        <w:t xml:space="preserve">. If the JPC agree that the criteria in </w:t>
      </w:r>
      <w:r w:rsidR="00A50301" w:rsidRPr="00A50301">
        <w:t>Appendix C</w:t>
      </w:r>
      <w:r>
        <w:t xml:space="preserve"> should be revised, they shall use reasonable endeavours to agree revised criteria. If the JPC agrees revised criteria, then</w:t>
      </w:r>
    </w:p>
    <w:p w14:paraId="14EDB80A" w14:textId="18775E06" w:rsidR="00265BE3" w:rsidRDefault="007C6FBD" w:rsidP="005D47F6">
      <w:pPr>
        <w:pStyle w:val="Heading3"/>
        <w:keepLines/>
        <w:numPr>
          <w:ilvl w:val="0"/>
          <w:numId w:val="25"/>
        </w:numPr>
        <w:jc w:val="both"/>
      </w:pPr>
      <w:r>
        <w:t>The Company</w:t>
      </w:r>
      <w:r w:rsidR="0096178C">
        <w:t xml:space="preserve"> </w:t>
      </w:r>
      <w:r w:rsidR="00265BE3">
        <w:t xml:space="preserve">shall propose a formal amendment to this STCP in respect of </w:t>
      </w:r>
      <w:r w:rsidR="00A50301" w:rsidRPr="00A50301">
        <w:t>Appendix C</w:t>
      </w:r>
      <w:r w:rsidR="00265BE3">
        <w:t>, and</w:t>
      </w:r>
    </w:p>
    <w:p w14:paraId="7EBA1658" w14:textId="77777777" w:rsidR="00265BE3" w:rsidRDefault="00265BE3">
      <w:pPr>
        <w:pStyle w:val="Heading3"/>
        <w:keepLines/>
        <w:numPr>
          <w:ilvl w:val="0"/>
          <w:numId w:val="25"/>
        </w:numPr>
        <w:jc w:val="both"/>
      </w:pPr>
      <w:r>
        <w:t>The agreed proposed criteria shall be used in the study process below.</w:t>
      </w:r>
    </w:p>
    <w:p w14:paraId="43F82F72" w14:textId="49D620E8" w:rsidR="00265BE3" w:rsidRDefault="00265BE3">
      <w:pPr>
        <w:pStyle w:val="Heading3"/>
        <w:keepLines/>
        <w:numPr>
          <w:ilvl w:val="0"/>
          <w:numId w:val="0"/>
        </w:numPr>
        <w:ind w:left="720"/>
        <w:jc w:val="both"/>
      </w:pPr>
      <w:r>
        <w:t xml:space="preserve">If either the JPC agree not to revise the criteria, or no agreement is reached on revised criteria, the existing </w:t>
      </w:r>
      <w:r w:rsidR="00A50301" w:rsidRPr="00A50301">
        <w:t>Appendix C</w:t>
      </w:r>
      <w:r>
        <w:t xml:space="preserve"> criteria shall be used in the study process below.</w:t>
      </w:r>
    </w:p>
    <w:p w14:paraId="2340FD76" w14:textId="365EDB15" w:rsidR="00265BE3" w:rsidRDefault="00265BE3">
      <w:pPr>
        <w:pStyle w:val="Heading3"/>
        <w:keepLines/>
        <w:ind w:left="709" w:hanging="709"/>
        <w:jc w:val="both"/>
      </w:pPr>
      <w:r>
        <w:t xml:space="preserve">Each TO shall submit to </w:t>
      </w:r>
      <w:r w:rsidR="007C6FBD">
        <w:t>The Company</w:t>
      </w:r>
      <w:r w:rsidR="00EA3A3E">
        <w:t xml:space="preserve">, </w:t>
      </w:r>
      <w:r>
        <w:t>a proposed list of transmission sites for modelling the impact of additional generation. The choice of transmission sites shall reflect the geographic spread, the mix of relevant substation voltages within each company area, and take account of any transmission sites where there is a specific concern over current fault duties being close to Plant ratings.</w:t>
      </w:r>
    </w:p>
    <w:p w14:paraId="0F485191" w14:textId="7007725E" w:rsidR="00265BE3" w:rsidRDefault="007C6FBD">
      <w:pPr>
        <w:pStyle w:val="Heading3"/>
        <w:keepLines/>
        <w:ind w:left="709" w:hanging="709"/>
        <w:jc w:val="both"/>
      </w:pPr>
      <w:r>
        <w:t>The Company</w:t>
      </w:r>
      <w:r w:rsidR="008052A6">
        <w:t xml:space="preserve"> </w:t>
      </w:r>
      <w:r w:rsidR="00265BE3">
        <w:t xml:space="preserve">shall take the relevant change criteria, the sites proposed by the TOs and its own list of Generation sites, and undertake GB Transmission System analysis to determine the draft Boundary of Influence. </w:t>
      </w:r>
    </w:p>
    <w:p w14:paraId="646DD5E8" w14:textId="68BB73C3" w:rsidR="00265BE3" w:rsidRDefault="007C6FBD">
      <w:pPr>
        <w:pStyle w:val="Heading3"/>
        <w:ind w:left="709" w:hanging="709"/>
        <w:jc w:val="both"/>
      </w:pPr>
      <w:r>
        <w:t>The Company</w:t>
      </w:r>
      <w:r w:rsidR="008052A6">
        <w:t xml:space="preserve"> </w:t>
      </w:r>
      <w:r w:rsidR="00265BE3">
        <w:t>shall produce the results of the draft Boundary of Influence in the form of a table and/or diagram, and circulate this to the TOs. The table and/or diagram will be such that all sites within the relevant TO</w:t>
      </w:r>
      <w:r w:rsidR="00B67DD8">
        <w:t>’</w:t>
      </w:r>
      <w:r w:rsidR="00265BE3">
        <w:t xml:space="preserve">s Transmission System experience a change less than that allowed by the above criteria when an additional Generator of an agreed size is connected outside of the Boundary of Influence. </w:t>
      </w:r>
    </w:p>
    <w:p w14:paraId="64B401E4" w14:textId="7A54E42A" w:rsidR="00265BE3" w:rsidRDefault="00265BE3">
      <w:pPr>
        <w:pStyle w:val="Heading3"/>
        <w:keepLines/>
        <w:ind w:left="709" w:hanging="709"/>
        <w:jc w:val="both"/>
      </w:pPr>
      <w:r>
        <w:t xml:space="preserve">If the TOs disagree with the draft Boundary of Influence, the JPC will use reasonable endeavours to agree actions to ascertain if a modification to the Boundary of Influence is required. Depending on the results of this analysis, </w:t>
      </w:r>
      <w:r w:rsidR="007C6FBD">
        <w:t>The Company</w:t>
      </w:r>
      <w:r w:rsidR="008052A6">
        <w:t xml:space="preserve"> </w:t>
      </w:r>
      <w:r>
        <w:t>may then redraft the Boundary of Influence and re-issue to the TOs.</w:t>
      </w:r>
    </w:p>
    <w:p w14:paraId="68B97525" w14:textId="25C227C7" w:rsidR="00265BE3" w:rsidRDefault="00265BE3">
      <w:pPr>
        <w:pStyle w:val="Heading3"/>
        <w:keepLines/>
        <w:ind w:left="709" w:hanging="709"/>
        <w:jc w:val="both"/>
      </w:pPr>
      <w:r>
        <w:t xml:space="preserve">When all Parties agree, the JPC shall approve the Boundary of Influence. </w:t>
      </w:r>
      <w:r w:rsidR="007C6FBD">
        <w:t>The Company</w:t>
      </w:r>
      <w:r w:rsidR="00557658">
        <w:t xml:space="preserve"> </w:t>
      </w:r>
      <w:r>
        <w:t>shall propose any changes to Schedule 4 of the STC required as the result of the revised Boundary of Influence via the STC Change Procedure (STC Part B section 7.2).</w:t>
      </w:r>
    </w:p>
    <w:p w14:paraId="1449A79E" w14:textId="210403FF" w:rsidR="00384132" w:rsidRDefault="00384132">
      <w:pPr>
        <w:pStyle w:val="Heading3"/>
        <w:keepLines/>
        <w:numPr>
          <w:ilvl w:val="0"/>
          <w:numId w:val="0"/>
        </w:numPr>
        <w:tabs>
          <w:tab w:val="left" w:pos="851"/>
        </w:tabs>
        <w:jc w:val="both"/>
      </w:pPr>
    </w:p>
    <w:p w14:paraId="2E1BEA52" w14:textId="40EDE9F5" w:rsidR="0080498D" w:rsidRDefault="00265BE3">
      <w:pPr>
        <w:pStyle w:val="Heading2"/>
        <w:keepNext/>
        <w:keepLines/>
      </w:pPr>
      <w:r>
        <w:t xml:space="preserve">Creation of </w:t>
      </w:r>
      <w:r w:rsidR="00F93210">
        <w:t>GB Models</w:t>
      </w:r>
    </w:p>
    <w:p w14:paraId="2DC09DE8" w14:textId="6111DF9F" w:rsidR="00265BE3" w:rsidRDefault="00265BE3" w:rsidP="00FC7628">
      <w:pPr>
        <w:pStyle w:val="Heading2"/>
        <w:keepNext/>
        <w:keepLines/>
        <w:numPr>
          <w:ilvl w:val="0"/>
          <w:numId w:val="0"/>
        </w:numPr>
        <w:ind w:left="851"/>
      </w:pPr>
    </w:p>
    <w:p w14:paraId="1B1A26CC" w14:textId="77777777" w:rsidR="0080498D" w:rsidRPr="0080498D" w:rsidRDefault="0080498D" w:rsidP="00C978BC">
      <w:pPr>
        <w:pStyle w:val="Heading3"/>
        <w:ind w:left="709" w:hanging="709"/>
        <w:jc w:val="both"/>
      </w:pPr>
      <w:r w:rsidRPr="0080498D">
        <w:t>Before any models are created, the JPC shall agree on which Future Energy Scenarios to use for creating the models.</w:t>
      </w:r>
    </w:p>
    <w:p w14:paraId="5176A76B" w14:textId="247CD556" w:rsidR="00265BE3" w:rsidRDefault="007C6FBD" w:rsidP="00357FF1">
      <w:pPr>
        <w:pStyle w:val="Heading3"/>
        <w:ind w:left="709" w:hanging="709"/>
        <w:jc w:val="both"/>
      </w:pPr>
      <w:r>
        <w:t>The Company</w:t>
      </w:r>
      <w:r w:rsidR="001F70EF">
        <w:t xml:space="preserve"> </w:t>
      </w:r>
      <w:r w:rsidR="00265BE3">
        <w:t>shall provide</w:t>
      </w:r>
      <w:r w:rsidR="00117328">
        <w:t xml:space="preserve"> to each TO</w:t>
      </w:r>
      <w:r w:rsidR="00265BE3">
        <w:t xml:space="preserve"> a draft Ranking Order</w:t>
      </w:r>
      <w:r w:rsidR="00137C05">
        <w:t xml:space="preserve"> for the scenario to be studied </w:t>
      </w:r>
      <w:r w:rsidR="00265BE3">
        <w:t xml:space="preserve">explicitly listing </w:t>
      </w:r>
      <w:r w:rsidR="00137C05">
        <w:t>all plant expected to be running at the time of study for each of the years in the investment</w:t>
      </w:r>
      <w:r w:rsidR="0011227D">
        <w:t xml:space="preserve"> planning </w:t>
      </w:r>
      <w:r w:rsidR="00137C05">
        <w:t xml:space="preserve"> timeframe</w:t>
      </w:r>
      <w:r w:rsidR="00265BE3">
        <w:t xml:space="preserve"> together with an associated GB demand forecast (both active and reactive demand), </w:t>
      </w:r>
      <w:r w:rsidR="00265BE3">
        <w:rPr>
          <w:iCs/>
        </w:rPr>
        <w:t xml:space="preserve">a forecast of demand </w:t>
      </w:r>
      <w:r w:rsidR="004C46AB">
        <w:rPr>
          <w:iCs/>
        </w:rPr>
        <w:t xml:space="preserve">and embedded generation </w:t>
      </w:r>
      <w:r w:rsidR="00265BE3">
        <w:rPr>
          <w:iCs/>
        </w:rPr>
        <w:t xml:space="preserve">for each of the Transmission </w:t>
      </w:r>
      <w:r w:rsidR="004C46AB">
        <w:rPr>
          <w:iCs/>
        </w:rPr>
        <w:t>Interface Points with DNOs and Directly Connected Customers</w:t>
      </w:r>
      <w:r w:rsidR="00137C05">
        <w:rPr>
          <w:iCs/>
        </w:rPr>
        <w:t xml:space="preserve"> </w:t>
      </w:r>
      <w:r w:rsidR="00265BE3">
        <w:rPr>
          <w:iCs/>
        </w:rPr>
        <w:t xml:space="preserve">(both active and reactive demand), </w:t>
      </w:r>
      <w:r w:rsidR="00265BE3">
        <w:t xml:space="preserve">and an estimate of losses for each year. </w:t>
      </w:r>
    </w:p>
    <w:p w14:paraId="5001A16A" w14:textId="7C71A331" w:rsidR="00265BE3" w:rsidRPr="00137C05" w:rsidRDefault="00265BE3">
      <w:pPr>
        <w:pStyle w:val="Heading3"/>
        <w:keepLines/>
        <w:ind w:left="709" w:hanging="709"/>
        <w:jc w:val="both"/>
        <w:rPr>
          <w:color w:val="1F497D"/>
        </w:rPr>
      </w:pPr>
      <w:r>
        <w:t xml:space="preserve">Each TO shall submit any comments on the draft Ranking Orders or demand forecasts to </w:t>
      </w:r>
      <w:r w:rsidR="007C6FBD">
        <w:t>The Company</w:t>
      </w:r>
      <w:r>
        <w:t>. If the Parties agree that changes are required to the draft Ranking Orders</w:t>
      </w:r>
      <w:r w:rsidR="003640C6">
        <w:t xml:space="preserve"> </w:t>
      </w:r>
      <w:r>
        <w:t xml:space="preserve">or demand forecasts following comments by the TOs, these shall be incorporated into the Ranking Orders or demand forecasts, which </w:t>
      </w:r>
      <w:r w:rsidR="007C6FBD">
        <w:t>The Company</w:t>
      </w:r>
      <w:r w:rsidR="003640C6">
        <w:t xml:space="preserve">, </w:t>
      </w:r>
      <w:r>
        <w:t>shall re-issue to each TO for comment with the aim of reaching agreement on the Ranking Orders or demand forecasts.</w:t>
      </w:r>
    </w:p>
    <w:p w14:paraId="699A4EC6" w14:textId="2E8E7A66" w:rsidR="00265BE3" w:rsidRDefault="00265BE3">
      <w:pPr>
        <w:pStyle w:val="Heading3"/>
        <w:keepLines/>
        <w:ind w:left="709" w:hanging="709"/>
        <w:jc w:val="both"/>
      </w:pPr>
      <w:r>
        <w:t xml:space="preserve">The TOs shall take the </w:t>
      </w:r>
      <w:r w:rsidR="00857D49">
        <w:t>F</w:t>
      </w:r>
      <w:r w:rsidR="00F25287">
        <w:t xml:space="preserve">uture Energy </w:t>
      </w:r>
      <w:r w:rsidR="00857D49">
        <w:t>S</w:t>
      </w:r>
      <w:r w:rsidR="00F25287">
        <w:t>cenario</w:t>
      </w:r>
      <w:r w:rsidR="00857D49">
        <w:t xml:space="preserve"> </w:t>
      </w:r>
      <w:r w:rsidR="00F25287">
        <w:t>data (which include</w:t>
      </w:r>
      <w:r w:rsidR="00D86657">
        <w:t>s</w:t>
      </w:r>
      <w:r w:rsidR="00F25287">
        <w:t xml:space="preserve"> demand, generation background and interconnector output)</w:t>
      </w:r>
      <w:r>
        <w:t xml:space="preserve"> and use them to populate TO Models of their own Transmission System. The TOs shall include all Confirmed Network Reinforcements at this stage. The TOs shall ensure that they have submitted PLDs to </w:t>
      </w:r>
      <w:r w:rsidR="007C6FBD">
        <w:t>The Company</w:t>
      </w:r>
      <w:r w:rsidR="004B2EEC">
        <w:t xml:space="preserve"> </w:t>
      </w:r>
      <w:r>
        <w:t xml:space="preserve">in respect of the Confirmed Network Reinforcements. All Parties shall ensure that they have exchanged PLDs with each other Party for Confirmed Network Reinforcements within the Boundary of Influence.  </w:t>
      </w:r>
    </w:p>
    <w:p w14:paraId="5FCCF804" w14:textId="2AFA6E9A" w:rsidR="00265BE3" w:rsidRDefault="00265BE3">
      <w:pPr>
        <w:pStyle w:val="Heading3"/>
        <w:keepLines/>
        <w:ind w:left="709" w:hanging="709"/>
        <w:jc w:val="both"/>
      </w:pPr>
      <w:r>
        <w:t xml:space="preserve">The TOs shall submit their TO Models to </w:t>
      </w:r>
      <w:r w:rsidR="007C6FBD">
        <w:t>The Company</w:t>
      </w:r>
      <w:r w:rsidR="008052A6">
        <w:t xml:space="preserve"> </w:t>
      </w:r>
      <w:r>
        <w:t xml:space="preserve">for </w:t>
      </w:r>
      <w:r w:rsidR="00906A28">
        <w:t xml:space="preserve">all the </w:t>
      </w:r>
      <w:r w:rsidR="009C5D5D">
        <w:t xml:space="preserve"> years</w:t>
      </w:r>
      <w:r w:rsidR="00384132">
        <w:t xml:space="preserve"> and scenarios</w:t>
      </w:r>
      <w:r w:rsidR="004A26E2">
        <w:t xml:space="preserve"> under study</w:t>
      </w:r>
      <w:r w:rsidR="00384132">
        <w:t xml:space="preserve"> as</w:t>
      </w:r>
      <w:r w:rsidR="00906A28">
        <w:t xml:space="preserve"> agreed by the JPC</w:t>
      </w:r>
      <w:r>
        <w:t>.</w:t>
      </w:r>
    </w:p>
    <w:p w14:paraId="5553957B" w14:textId="177F6BE8" w:rsidR="00265BE3" w:rsidRDefault="00265BE3">
      <w:pPr>
        <w:pStyle w:val="Heading3"/>
        <w:keepLines/>
        <w:ind w:left="709" w:hanging="709"/>
        <w:jc w:val="both"/>
      </w:pPr>
      <w:r>
        <w:t xml:space="preserve">Each TO shall ensure that all TO Model entries and PLDs are supported by entries in the </w:t>
      </w:r>
      <w:r w:rsidR="00A81404">
        <w:t>Master</w:t>
      </w:r>
      <w:r>
        <w:t xml:space="preserve"> Lookup </w:t>
      </w:r>
      <w:proofErr w:type="spellStart"/>
      <w:r>
        <w:t>Tableto</w:t>
      </w:r>
      <w:proofErr w:type="spellEnd"/>
      <w:r>
        <w:t xml:space="preserve"> allow for conversion between model formats. The process to update the data in the </w:t>
      </w:r>
      <w:r w:rsidR="00A81404">
        <w:t xml:space="preserve">Master </w:t>
      </w:r>
      <w:r>
        <w:t>Lookup Table is described in section 3.</w:t>
      </w:r>
      <w:r w:rsidR="002F07EA">
        <w:t>5</w:t>
      </w:r>
      <w:r>
        <w:t>.</w:t>
      </w:r>
    </w:p>
    <w:p w14:paraId="029A7C55" w14:textId="58191B0A" w:rsidR="00265BE3" w:rsidRDefault="00265BE3">
      <w:pPr>
        <w:pStyle w:val="Heading3"/>
        <w:keepLines/>
        <w:ind w:left="709" w:hanging="709"/>
        <w:jc w:val="both"/>
      </w:pPr>
      <w:r>
        <w:t xml:space="preserve">On receipt of the TO Models from each TO, </w:t>
      </w:r>
      <w:r w:rsidR="007C6FBD">
        <w:t>The Company</w:t>
      </w:r>
      <w:r w:rsidR="008052A6">
        <w:t xml:space="preserve"> </w:t>
      </w:r>
      <w:r>
        <w:t xml:space="preserve">shall analyse the models to examine year on year changes. </w:t>
      </w:r>
      <w:r w:rsidR="007C6FBD">
        <w:t>The Company</w:t>
      </w:r>
      <w:r w:rsidR="008052A6">
        <w:t xml:space="preserve"> </w:t>
      </w:r>
      <w:r>
        <w:t xml:space="preserve">shall cross-reference the network configuration changes to the PLDs and the generation changes to the </w:t>
      </w:r>
      <w:r w:rsidR="009C5D5D">
        <w:t>FES generation background</w:t>
      </w:r>
      <w:r>
        <w:t xml:space="preserve">. Comments on any changes to </w:t>
      </w:r>
      <w:proofErr w:type="spellStart"/>
      <w:r>
        <w:t>TO</w:t>
      </w:r>
      <w:proofErr w:type="spellEnd"/>
      <w:r>
        <w:t xml:space="preserve"> Models that do not cross-reference to PLDs or </w:t>
      </w:r>
      <w:r w:rsidR="009C5D5D">
        <w:t>FES generation background</w:t>
      </w:r>
      <w:r>
        <w:t xml:space="preserve"> as appropriate shall be fed back to the appropriate TO as soon as reasonably practicable. The TOs will then have the opportunity to issue new PLDs or to revise and resubmit the TO Models to </w:t>
      </w:r>
      <w:r w:rsidR="007C6FBD">
        <w:t>The Company</w:t>
      </w:r>
      <w:r>
        <w:t>, with a view to reaching a consistent submission. Relevant Parties may agree to an additional iteration as necessary.</w:t>
      </w:r>
    </w:p>
    <w:p w14:paraId="7BA08AE3" w14:textId="562F35A8" w:rsidR="00265BE3" w:rsidRPr="002220A0" w:rsidRDefault="007C6FBD">
      <w:pPr>
        <w:pStyle w:val="Heading3"/>
        <w:keepLines/>
        <w:ind w:left="709" w:hanging="709"/>
        <w:jc w:val="both"/>
      </w:pPr>
      <w:r>
        <w:t>The Company</w:t>
      </w:r>
      <w:r w:rsidR="008052A6">
        <w:t xml:space="preserve"> </w:t>
      </w:r>
      <w:r w:rsidR="00265BE3">
        <w:t>shall perform data verification to ensure correct TO Model conversion and that the network configuration is maintained and that the parameters for all lines, transformers, reactors</w:t>
      </w:r>
      <w:r w:rsidR="008A76EB">
        <w:t>,</w:t>
      </w:r>
      <w:r w:rsidR="00265BE3">
        <w:t xml:space="preserve"> etc</w:t>
      </w:r>
      <w:r w:rsidR="008A76EB">
        <w:t>.</w:t>
      </w:r>
      <w:r w:rsidR="00265BE3">
        <w:t xml:space="preserve"> are properly converted</w:t>
      </w:r>
      <w:r w:rsidR="00265BE3" w:rsidRPr="00FC7628">
        <w:rPr>
          <w:color w:val="7030A0"/>
        </w:rPr>
        <w:t xml:space="preserve">. </w:t>
      </w:r>
      <w:r w:rsidR="003E2789" w:rsidRPr="00FC7628">
        <w:t xml:space="preserve">The JPC </w:t>
      </w:r>
      <w:r w:rsidR="00B4142D">
        <w:t>M</w:t>
      </w:r>
      <w:r w:rsidR="00B4142D" w:rsidRPr="00B1538D">
        <w:t xml:space="preserve">odelling </w:t>
      </w:r>
      <w:r w:rsidR="00B4142D">
        <w:t>G</w:t>
      </w:r>
      <w:r w:rsidR="003E2789" w:rsidRPr="00FC7628">
        <w:t xml:space="preserve">roup shall keep track of any issues and resolutions that may arise during the data conversion process. </w:t>
      </w:r>
    </w:p>
    <w:p w14:paraId="58FD27A4" w14:textId="316C75A3" w:rsidR="00265BE3" w:rsidRDefault="007C6FBD" w:rsidP="00FC7628">
      <w:pPr>
        <w:pStyle w:val="Heading3"/>
        <w:keepLines/>
        <w:ind w:left="709" w:hanging="709"/>
        <w:jc w:val="both"/>
      </w:pPr>
      <w:r>
        <w:t>The Company</w:t>
      </w:r>
      <w:r w:rsidR="008052A6">
        <w:t xml:space="preserve"> </w:t>
      </w:r>
      <w:r w:rsidR="00265BE3">
        <w:t xml:space="preserve">shall then create GB </w:t>
      </w:r>
      <w:r w:rsidR="00BD303F">
        <w:t xml:space="preserve"> </w:t>
      </w:r>
      <w:r w:rsidR="00265BE3">
        <w:t xml:space="preserve">Models from the TO </w:t>
      </w:r>
      <w:r w:rsidR="00265BE3" w:rsidRPr="0092187B">
        <w:t xml:space="preserve">Models, from </w:t>
      </w:r>
      <w:r>
        <w:t>The Company</w:t>
      </w:r>
      <w:r w:rsidR="00265BE3" w:rsidRPr="0092187B">
        <w:t>’s own</w:t>
      </w:r>
      <w:r w:rsidR="00B1538D" w:rsidRPr="0092187B">
        <w:t xml:space="preserve"> Transmission System model</w:t>
      </w:r>
      <w:r w:rsidR="00265BE3" w:rsidRPr="0092187B">
        <w:t>, and through applying the</w:t>
      </w:r>
      <w:r w:rsidR="0019699C" w:rsidRPr="0092187B">
        <w:t xml:space="preserve"> </w:t>
      </w:r>
      <w:r w:rsidR="00627F9C" w:rsidRPr="0092187B">
        <w:t>Future</w:t>
      </w:r>
      <w:r w:rsidR="00627F9C">
        <w:t xml:space="preserve"> Energy S</w:t>
      </w:r>
      <w:r w:rsidR="00857D49">
        <w:t>cenario</w:t>
      </w:r>
      <w:r w:rsidR="00627F9C">
        <w:t>s</w:t>
      </w:r>
      <w:r w:rsidR="00857D49">
        <w:t xml:space="preserve"> </w:t>
      </w:r>
      <w:r w:rsidR="00B154E9">
        <w:t xml:space="preserve">data. </w:t>
      </w:r>
      <w:r w:rsidR="00265BE3">
        <w:t xml:space="preserve">The models shall contain generation capacity </w:t>
      </w:r>
      <w:r w:rsidR="00FB5DF0">
        <w:t xml:space="preserve">balanced </w:t>
      </w:r>
      <w:r w:rsidR="00B92121">
        <w:t>to meet the appropriate FES demand plus computed</w:t>
      </w:r>
      <w:r w:rsidR="00CA59F3">
        <w:t xml:space="preserve"> </w:t>
      </w:r>
      <w:r w:rsidR="00B4142D">
        <w:t>losses (load flow)</w:t>
      </w:r>
      <w:r w:rsidR="00B92121">
        <w:t xml:space="preserve"> </w:t>
      </w:r>
      <w:r w:rsidR="006F38D9">
        <w:t>using the</w:t>
      </w:r>
      <w:r w:rsidR="00B3391D" w:rsidRPr="00B3391D">
        <w:t xml:space="preserve"> applicable</w:t>
      </w:r>
      <w:r w:rsidR="006F38D9">
        <w:t xml:space="preserve"> </w:t>
      </w:r>
      <w:r w:rsidR="00B3391D">
        <w:t xml:space="preserve">NETS </w:t>
      </w:r>
      <w:r w:rsidR="006F38D9">
        <w:t xml:space="preserve">SQSS </w:t>
      </w:r>
      <w:r w:rsidR="00B3391D">
        <w:t>criteria</w:t>
      </w:r>
      <w:r w:rsidR="00914E96">
        <w:t xml:space="preserve"> (Economy or Security</w:t>
      </w:r>
      <w:r w:rsidR="00367567">
        <w:t>) as required for the scenarios under study as agreed by the JPC.</w:t>
      </w:r>
    </w:p>
    <w:p w14:paraId="02E6B50B" w14:textId="28E9B1BA" w:rsidR="00265BE3" w:rsidRDefault="007C6FBD">
      <w:pPr>
        <w:pStyle w:val="Heading3"/>
        <w:keepLines/>
        <w:ind w:left="709" w:hanging="709"/>
        <w:jc w:val="both"/>
      </w:pPr>
      <w:proofErr w:type="gramStart"/>
      <w:r>
        <w:t>The Company</w:t>
      </w:r>
      <w:r w:rsidR="0019699C">
        <w:t>,</w:t>
      </w:r>
      <w:proofErr w:type="gramEnd"/>
      <w:r w:rsidR="0019699C">
        <w:t xml:space="preserve"> </w:t>
      </w:r>
      <w:r w:rsidR="00265BE3">
        <w:t xml:space="preserve">shall run </w:t>
      </w:r>
      <w:proofErr w:type="gramStart"/>
      <w:r w:rsidR="00265BE3">
        <w:t>the  GB</w:t>
      </w:r>
      <w:proofErr w:type="gramEnd"/>
      <w:r w:rsidR="00265BE3">
        <w:t xml:space="preserve"> </w:t>
      </w:r>
      <w:r w:rsidR="00BD303F">
        <w:t xml:space="preserve"> </w:t>
      </w:r>
      <w:r w:rsidR="00265BE3">
        <w:t>Models to find</w:t>
      </w:r>
      <w:r w:rsidR="00627F9C">
        <w:t xml:space="preserve"> out</w:t>
      </w:r>
      <w:r w:rsidR="00265BE3">
        <w:t xml:space="preserve"> if the case</w:t>
      </w:r>
      <w:r w:rsidR="00494A44">
        <w:t>s</w:t>
      </w:r>
      <w:r w:rsidR="00265BE3">
        <w:t xml:space="preserve"> are convergent. If convergence is not achieved, the Parties will meet to agree additions to the Models to help achieve convergence. This may include the addition of proposed Transmission System changes, supported by PLDs, which, although not yet Confirmed Network Reinforcements are known to be required to address particular problems in the models.</w:t>
      </w:r>
    </w:p>
    <w:p w14:paraId="2EF32C34" w14:textId="2853F94C" w:rsidR="009B2A13" w:rsidRDefault="009B2A13" w:rsidP="00FC7628">
      <w:pPr>
        <w:pStyle w:val="Heading3"/>
        <w:keepLines/>
        <w:ind w:left="709" w:hanging="709"/>
        <w:jc w:val="both"/>
      </w:pPr>
      <w:r>
        <w:t xml:space="preserve">To facilitate conversion from </w:t>
      </w:r>
      <w:proofErr w:type="spellStart"/>
      <w:r w:rsidR="00670578" w:rsidRPr="00670578">
        <w:t>Digsilent</w:t>
      </w:r>
      <w:proofErr w:type="spellEnd"/>
      <w:r w:rsidR="00670578" w:rsidRPr="00670578">
        <w:t xml:space="preserve"> </w:t>
      </w:r>
      <w:proofErr w:type="spellStart"/>
      <w:r w:rsidR="00670578" w:rsidRPr="00670578">
        <w:t>PowerFactory</w:t>
      </w:r>
      <w:proofErr w:type="spellEnd"/>
      <w:r w:rsidR="00670578" w:rsidRPr="00670578">
        <w:t xml:space="preserve"> </w:t>
      </w:r>
      <w:r w:rsidR="00670578">
        <w:t>t</w:t>
      </w:r>
      <w:r>
        <w:t xml:space="preserve">o PSSE, </w:t>
      </w:r>
      <w:r w:rsidR="007C6FBD">
        <w:t>The Company</w:t>
      </w:r>
      <w:r>
        <w:t xml:space="preserve"> shall ensure that all terminals and busbars in England and Wales have unique identifiers (Serial Numbers). A spreadsheet containing these terminals and busbars together </w:t>
      </w:r>
      <w:r w:rsidR="00890B00">
        <w:t>with their</w:t>
      </w:r>
      <w:r>
        <w:t xml:space="preserve"> respective unique identifiers shall form part of the release notes. </w:t>
      </w:r>
    </w:p>
    <w:p w14:paraId="04D9083D" w14:textId="7F75045B" w:rsidR="006A5FAA" w:rsidRDefault="00667631" w:rsidP="00FC7628">
      <w:pPr>
        <w:pStyle w:val="Heading3"/>
        <w:keepLines/>
        <w:ind w:left="709" w:hanging="709"/>
        <w:jc w:val="both"/>
      </w:pPr>
      <w:r>
        <w:t>T</w:t>
      </w:r>
      <w:r w:rsidR="009B2A13">
        <w:t xml:space="preserve">he JCP </w:t>
      </w:r>
      <w:r w:rsidR="00F45363">
        <w:t>Modelling G</w:t>
      </w:r>
      <w:r w:rsidR="009B2A13">
        <w:t xml:space="preserve">roup shall agree on the format and the contents of all model release </w:t>
      </w:r>
      <w:r w:rsidR="00E45435">
        <w:t xml:space="preserve">notes </w:t>
      </w:r>
      <w:r>
        <w:t xml:space="preserve">before </w:t>
      </w:r>
      <w:r w:rsidR="00AC3CB6">
        <w:t>exchanging models</w:t>
      </w:r>
      <w:r w:rsidR="009A0CC0">
        <w:t>.</w:t>
      </w:r>
      <w:r w:rsidR="00246F6C">
        <w:t xml:space="preserve"> </w:t>
      </w:r>
      <w:r w:rsidR="003F064C">
        <w:t xml:space="preserve">These release notes </w:t>
      </w:r>
      <w:r w:rsidR="00AE7578">
        <w:t xml:space="preserve">will include information to assist in model validation. This may include scenario data within the model and </w:t>
      </w:r>
      <w:r w:rsidR="00163A83">
        <w:t xml:space="preserve">power </w:t>
      </w:r>
      <w:r w:rsidR="00AE7578">
        <w:t>flows across agreed boundaries among other things.</w:t>
      </w:r>
    </w:p>
    <w:p w14:paraId="67BC2123" w14:textId="7BBDB772" w:rsidR="00265BE3" w:rsidRDefault="007C6FBD">
      <w:pPr>
        <w:pStyle w:val="Heading3"/>
        <w:keepLines/>
        <w:ind w:left="709" w:hanging="709"/>
        <w:jc w:val="both"/>
      </w:pPr>
      <w:r>
        <w:t>The Company</w:t>
      </w:r>
      <w:r w:rsidR="00776CD2" w:rsidRPr="00776CD2">
        <w:t xml:space="preserve"> </w:t>
      </w:r>
      <w:r w:rsidR="00265BE3">
        <w:t>shall issue the convergent GB Models to the TOs</w:t>
      </w:r>
      <w:r w:rsidR="008A76EB">
        <w:t>.</w:t>
      </w:r>
      <w:r w:rsidR="00265BE3">
        <w:t xml:space="preserve"> </w:t>
      </w:r>
      <w:r>
        <w:t>The Company</w:t>
      </w:r>
      <w:r w:rsidR="000D0859" w:rsidRPr="000D0859">
        <w:t xml:space="preserve"> </w:t>
      </w:r>
      <w:r w:rsidR="00265BE3">
        <w:t xml:space="preserve">shall ensure that all model entries and PLDs are supported by entries in the </w:t>
      </w:r>
      <w:r w:rsidR="00CA59F3">
        <w:t xml:space="preserve">Master </w:t>
      </w:r>
      <w:r w:rsidR="00265BE3">
        <w:t xml:space="preserve">Lookup </w:t>
      </w:r>
      <w:r w:rsidR="00CA59F3">
        <w:t xml:space="preserve">Table </w:t>
      </w:r>
      <w:r w:rsidR="00265BE3">
        <w:t>to allow for conversion between model formats.</w:t>
      </w:r>
    </w:p>
    <w:p w14:paraId="036C1233" w14:textId="634EA5BE" w:rsidR="002D27C5" w:rsidRDefault="002D27C5" w:rsidP="002D27C5">
      <w:pPr>
        <w:pStyle w:val="Heading3"/>
      </w:pPr>
      <w:r w:rsidRPr="002D27C5">
        <w:t>The Parties will exchange models in the formats specified in Appendix B</w:t>
      </w:r>
    </w:p>
    <w:p w14:paraId="2E9BCAED" w14:textId="7C8C7267" w:rsidR="003730FC" w:rsidRDefault="00265BE3" w:rsidP="00FC7628">
      <w:pPr>
        <w:pStyle w:val="Heading3"/>
        <w:keepLines/>
        <w:ind w:left="709" w:hanging="709"/>
        <w:jc w:val="both"/>
      </w:pPr>
      <w:r>
        <w:t>The Parties shall undertake consistency checking in accordance with the process set out in section 3.</w:t>
      </w:r>
      <w:r w:rsidR="00D43F81">
        <w:t>6</w:t>
      </w:r>
      <w:r>
        <w:t xml:space="preserve">. </w:t>
      </w:r>
    </w:p>
    <w:p w14:paraId="07E42B7A" w14:textId="77777777" w:rsidR="00265BE3" w:rsidRDefault="00265BE3">
      <w:pPr>
        <w:pStyle w:val="Heading2"/>
        <w:keepNext/>
        <w:keepLines/>
      </w:pPr>
      <w:r>
        <w:t>Provision of Construction Planning Assumptions</w:t>
      </w:r>
    </w:p>
    <w:p w14:paraId="57648AE9" w14:textId="3833902B" w:rsidR="00265BE3" w:rsidRDefault="00265BE3">
      <w:pPr>
        <w:pStyle w:val="Heading3"/>
        <w:keepLines/>
        <w:ind w:left="709" w:hanging="709"/>
        <w:jc w:val="both"/>
      </w:pPr>
      <w:r>
        <w:t xml:space="preserve">Following a Construction Application, </w:t>
      </w:r>
      <w:r w:rsidR="007C6FBD">
        <w:t>The Company</w:t>
      </w:r>
      <w:r w:rsidR="000A7D6D">
        <w:t xml:space="preserve"> </w:t>
      </w:r>
      <w:r>
        <w:t>may provide each Affected Party with a set of Construction Planning Assumptions. This will include a Contracted Generation Ranking Order containing all connected generation or generation with signed Connection Offers at the time the new application is received. If the Construction Application is for a generation connection, the new generat</w:t>
      </w:r>
      <w:r w:rsidR="00627F9C">
        <w:t>or</w:t>
      </w:r>
      <w:r>
        <w:t xml:space="preserve"> will be included in the Ranking Order at an appropriate position.</w:t>
      </w:r>
    </w:p>
    <w:p w14:paraId="4731F133" w14:textId="2D2E8FEC" w:rsidR="00265BE3" w:rsidRDefault="007C6FBD">
      <w:pPr>
        <w:pStyle w:val="Heading3"/>
        <w:keepLines/>
        <w:ind w:left="709" w:hanging="709"/>
        <w:jc w:val="both"/>
      </w:pPr>
      <w:r>
        <w:t>The Company</w:t>
      </w:r>
      <w:r w:rsidR="000B2C98">
        <w:t xml:space="preserve"> </w:t>
      </w:r>
      <w:r w:rsidR="00265BE3">
        <w:t xml:space="preserve">shall also provide each Affected Party with a list of changes (new connections and infrastructure) that would bring the latest GB </w:t>
      </w:r>
      <w:r w:rsidR="00BD303F">
        <w:t xml:space="preserve">ETYS </w:t>
      </w:r>
      <w:r w:rsidR="00265BE3">
        <w:t xml:space="preserve">Model into line with the Construction Planning Assumptions. </w:t>
      </w:r>
    </w:p>
    <w:p w14:paraId="61FF0239" w14:textId="32B2935C" w:rsidR="00265BE3" w:rsidRPr="00A57016" w:rsidRDefault="00265BE3" w:rsidP="00FC7628">
      <w:pPr>
        <w:pStyle w:val="Heading3"/>
        <w:keepLines/>
        <w:ind w:left="709" w:hanging="709"/>
        <w:jc w:val="both"/>
      </w:pPr>
      <w:r w:rsidRPr="00A57016">
        <w:t>On receipt of the models, each TO shall undertake consistency checking in accordance with the process set out in 3.</w:t>
      </w:r>
      <w:r w:rsidR="00D33427">
        <w:t>6</w:t>
      </w:r>
      <w:r w:rsidRPr="00A57016">
        <w:t>.</w:t>
      </w:r>
    </w:p>
    <w:p w14:paraId="560C6904" w14:textId="12FC18B3" w:rsidR="00265BE3" w:rsidRPr="00A57016" w:rsidRDefault="00F93210">
      <w:pPr>
        <w:pStyle w:val="Heading2"/>
        <w:keepNext/>
        <w:keepLines/>
      </w:pPr>
      <w:r>
        <w:t>P</w:t>
      </w:r>
      <w:bookmarkStart w:id="49" w:name="_Hlt84046547"/>
      <w:bookmarkStart w:id="50" w:name="_Ref84046529"/>
      <w:bookmarkEnd w:id="49"/>
      <w:r w:rsidR="00265BE3" w:rsidRPr="00A57016">
        <w:t xml:space="preserve">rocess for updating </w:t>
      </w:r>
      <w:r w:rsidR="006E6A91">
        <w:t>the Master Lookup Table</w:t>
      </w:r>
      <w:r w:rsidR="006E6A91" w:rsidRPr="00A57016">
        <w:t xml:space="preserve"> </w:t>
      </w:r>
      <w:bookmarkEnd w:id="50"/>
    </w:p>
    <w:p w14:paraId="3525ABB3" w14:textId="2CE1075D" w:rsidR="00265BE3" w:rsidRPr="00A57016" w:rsidRDefault="00265BE3">
      <w:pPr>
        <w:pStyle w:val="Heading3"/>
        <w:keepLines/>
        <w:ind w:left="709" w:hanging="709"/>
        <w:jc w:val="both"/>
      </w:pPr>
      <w:r w:rsidRPr="00A57016">
        <w:t xml:space="preserve">In order to facilitate data exchange between the </w:t>
      </w:r>
      <w:r w:rsidR="00627F9C">
        <w:t>different</w:t>
      </w:r>
      <w:r w:rsidR="00627F9C" w:rsidRPr="00A57016">
        <w:t xml:space="preserve"> </w:t>
      </w:r>
      <w:r w:rsidRPr="00A57016">
        <w:t>Parties</w:t>
      </w:r>
      <w:r w:rsidR="00117328">
        <w:t>’</w:t>
      </w:r>
      <w:r w:rsidRPr="00A57016">
        <w:t xml:space="preserve"> modelling systems, a process has been developed to translate elements between TO </w:t>
      </w:r>
      <w:r w:rsidR="000B2FC5" w:rsidRPr="00A57016">
        <w:t>PSS</w:t>
      </w:r>
      <w:r w:rsidR="000B2FC5">
        <w:t>E</w:t>
      </w:r>
      <w:r w:rsidR="000B2FC5" w:rsidRPr="00A57016">
        <w:t xml:space="preserve"> </w:t>
      </w:r>
      <w:r w:rsidRPr="00A57016">
        <w:t xml:space="preserve">data and </w:t>
      </w:r>
      <w:r w:rsidR="00EA2E23" w:rsidRPr="00A57016">
        <w:t>the specific format</w:t>
      </w:r>
      <w:r w:rsidR="00D40798" w:rsidRPr="00A57016">
        <w:t xml:space="preserve"> and hierarchy</w:t>
      </w:r>
      <w:r w:rsidR="00EA2E23" w:rsidRPr="00A57016">
        <w:t xml:space="preserve"> used by </w:t>
      </w:r>
      <w:r w:rsidR="007C6FBD">
        <w:t>The Company</w:t>
      </w:r>
      <w:r w:rsidR="00D931B5">
        <w:t xml:space="preserve"> </w:t>
      </w:r>
      <w:r w:rsidR="00EA2E23" w:rsidRPr="00A57016">
        <w:t>in Power</w:t>
      </w:r>
      <w:r w:rsidR="00E2539C">
        <w:t xml:space="preserve"> </w:t>
      </w:r>
      <w:r w:rsidR="00EA2E23" w:rsidRPr="00A57016">
        <w:t>Factory</w:t>
      </w:r>
      <w:r w:rsidRPr="00A57016">
        <w:t xml:space="preserve"> using </w:t>
      </w:r>
      <w:r w:rsidR="00CA4F68">
        <w:t>D</w:t>
      </w:r>
      <w:r w:rsidR="006E6A91" w:rsidRPr="00A57016">
        <w:t xml:space="preserve">ata </w:t>
      </w:r>
      <w:r w:rsidR="00CA4F68">
        <w:t>L</w:t>
      </w:r>
      <w:r w:rsidR="006E6A91" w:rsidRPr="00A57016">
        <w:t xml:space="preserve">ookup </w:t>
      </w:r>
      <w:r w:rsidR="00CA4F68">
        <w:t>T</w:t>
      </w:r>
      <w:r w:rsidR="006E6A91" w:rsidRPr="00A57016">
        <w:t>ables</w:t>
      </w:r>
      <w:r w:rsidRPr="00A57016">
        <w:t xml:space="preserve">. Some of the information that differs between the TOs and </w:t>
      </w:r>
      <w:r w:rsidR="007C6FBD">
        <w:t>The Company</w:t>
      </w:r>
      <w:r w:rsidRPr="00A57016">
        <w:t xml:space="preserve"> includes the conventions for site names, circuit identifiers, transformer node names and generation identifiers.</w:t>
      </w:r>
    </w:p>
    <w:p w14:paraId="0138C56D" w14:textId="4FE435C1" w:rsidR="00265BE3" w:rsidRPr="00A57016" w:rsidRDefault="00265BE3">
      <w:pPr>
        <w:pStyle w:val="Heading3"/>
        <w:keepLines/>
        <w:ind w:left="709" w:hanging="709"/>
        <w:jc w:val="both"/>
      </w:pPr>
      <w:r w:rsidRPr="00A57016">
        <w:t xml:space="preserve">In order for the data exchange process to function correctly, the </w:t>
      </w:r>
      <w:r w:rsidR="006E6A91">
        <w:t>Master</w:t>
      </w:r>
      <w:r w:rsidR="006E6A91" w:rsidRPr="00A57016">
        <w:t xml:space="preserve"> </w:t>
      </w:r>
      <w:r w:rsidRPr="00A57016">
        <w:t xml:space="preserve">Lookup Table shall be maintained by </w:t>
      </w:r>
      <w:r w:rsidR="007C6FBD">
        <w:t>The Company</w:t>
      </w:r>
      <w:r w:rsidRPr="00A57016">
        <w:t xml:space="preserve">, with complete sets of current information covering the GB Transmission System. An updated </w:t>
      </w:r>
      <w:r w:rsidR="00AB5650">
        <w:t xml:space="preserve">Master </w:t>
      </w:r>
      <w:r w:rsidR="006E6A91">
        <w:t xml:space="preserve">Lookup </w:t>
      </w:r>
      <w:r w:rsidR="000A3D51">
        <w:t>T</w:t>
      </w:r>
      <w:r w:rsidR="006E6A91" w:rsidRPr="00A57016">
        <w:t>able</w:t>
      </w:r>
      <w:r w:rsidRPr="00A57016">
        <w:t xml:space="preserve"> should be issued with each annual/ quarterly submission of </w:t>
      </w:r>
      <w:r w:rsidR="00CA1AD4" w:rsidRPr="00A57016">
        <w:t>ETYS</w:t>
      </w:r>
      <w:r w:rsidR="00630FAA" w:rsidRPr="00A57016">
        <w:t xml:space="preserve"> </w:t>
      </w:r>
      <w:r w:rsidRPr="00A57016">
        <w:t>/ Investment Planning data.</w:t>
      </w:r>
    </w:p>
    <w:p w14:paraId="79FAA070" w14:textId="6CA2B38B" w:rsidR="00265BE3" w:rsidRPr="00A57016" w:rsidRDefault="00265BE3">
      <w:pPr>
        <w:pStyle w:val="Heading3"/>
        <w:keepLines/>
        <w:ind w:left="709" w:hanging="709"/>
        <w:jc w:val="both"/>
      </w:pPr>
      <w:r w:rsidRPr="00A57016">
        <w:t xml:space="preserve">Whenever equipment used in planning GB Models or TO Models are added, changed or deleted, the details held within the </w:t>
      </w:r>
      <w:r w:rsidR="00AB5650">
        <w:t>Master</w:t>
      </w:r>
      <w:r w:rsidRPr="00A57016">
        <w:t xml:space="preserve"> Lookup Table shall be updated as part of the initial process. All changes shall be reported to </w:t>
      </w:r>
      <w:r w:rsidR="007C6FBD">
        <w:t>The Company</w:t>
      </w:r>
      <w:r w:rsidRPr="00A57016">
        <w:t xml:space="preserve"> using the forms in Appendix </w:t>
      </w:r>
      <w:r w:rsidR="00A50301">
        <w:t>A</w:t>
      </w:r>
      <w:r w:rsidRPr="00A57016">
        <w:t xml:space="preserve">. </w:t>
      </w:r>
      <w:r w:rsidR="007C6FBD">
        <w:t>The Company</w:t>
      </w:r>
      <w:r w:rsidRPr="00A57016">
        <w:t xml:space="preserve"> shall acknowledge receipt and update the </w:t>
      </w:r>
      <w:r w:rsidR="00420E30">
        <w:t xml:space="preserve">Master </w:t>
      </w:r>
      <w:r w:rsidR="00420E30" w:rsidRPr="00A57016">
        <w:t>Lookup</w:t>
      </w:r>
      <w:r w:rsidR="0070012B" w:rsidRPr="00A57016">
        <w:t xml:space="preserve"> Table</w:t>
      </w:r>
      <w:r w:rsidRPr="00A57016">
        <w:t>.</w:t>
      </w:r>
    </w:p>
    <w:p w14:paraId="1EE9F196" w14:textId="38CECF30" w:rsidR="00265BE3" w:rsidRPr="00A57016" w:rsidRDefault="00265BE3">
      <w:pPr>
        <w:pStyle w:val="Heading3"/>
        <w:keepLines/>
        <w:ind w:left="709" w:hanging="709"/>
        <w:jc w:val="both"/>
      </w:pPr>
      <w:r w:rsidRPr="00A57016">
        <w:t xml:space="preserve">Each TO shall submit any new site location code entries for the </w:t>
      </w:r>
      <w:r w:rsidR="00AB5650">
        <w:t>Master</w:t>
      </w:r>
      <w:r w:rsidR="00AB5650" w:rsidRPr="00A57016">
        <w:t xml:space="preserve"> </w:t>
      </w:r>
      <w:r w:rsidRPr="00A57016">
        <w:t xml:space="preserve">Lookup Table to </w:t>
      </w:r>
      <w:r w:rsidR="007C6FBD">
        <w:t>The Company</w:t>
      </w:r>
      <w:r w:rsidRPr="00A57016">
        <w:t xml:space="preserve">, to ensure the names or identifier do not conflict with existing values. If a possible conflict is identified the proposed value must be changed to remove the conflict. The forms for submitting changes are included in Appendix </w:t>
      </w:r>
      <w:r w:rsidR="00A50301">
        <w:t>A</w:t>
      </w:r>
      <w:r w:rsidRPr="00A57016">
        <w:t>.</w:t>
      </w:r>
    </w:p>
    <w:p w14:paraId="0FE5C0F7" w14:textId="23CACBC3" w:rsidR="00265BE3" w:rsidRPr="00A57016" w:rsidRDefault="00265BE3">
      <w:pPr>
        <w:pStyle w:val="Heading3"/>
        <w:keepLines/>
        <w:ind w:left="709" w:hanging="709"/>
        <w:jc w:val="both"/>
      </w:pPr>
      <w:r w:rsidRPr="00A57016">
        <w:t xml:space="preserve">If </w:t>
      </w:r>
      <w:r w:rsidR="007C6FBD">
        <w:t>The Company</w:t>
      </w:r>
      <w:r w:rsidR="00011A85" w:rsidRPr="00A57016">
        <w:t xml:space="preserve"> </w:t>
      </w:r>
      <w:r w:rsidRPr="00A57016">
        <w:t xml:space="preserve">agrees with the proposed new site location code, </w:t>
      </w:r>
      <w:r w:rsidR="007C6FBD">
        <w:t>The Company</w:t>
      </w:r>
      <w:r w:rsidRPr="00A57016">
        <w:t xml:space="preserve"> shall acknowledge receipt of the form, confirming that it has no objections and the changes can be included in the TO and GB Models. </w:t>
      </w:r>
    </w:p>
    <w:p w14:paraId="7C28836B" w14:textId="66EAB72B" w:rsidR="00265BE3" w:rsidRPr="00A57016" w:rsidRDefault="00265BE3">
      <w:pPr>
        <w:pStyle w:val="Heading3"/>
        <w:keepLines/>
        <w:ind w:left="709" w:hanging="709"/>
        <w:jc w:val="both"/>
      </w:pPr>
      <w:r w:rsidRPr="00A57016">
        <w:t xml:space="preserve">If </w:t>
      </w:r>
      <w:r w:rsidR="007C6FBD">
        <w:t>The Company</w:t>
      </w:r>
      <w:r w:rsidR="00011A85" w:rsidRPr="00A57016">
        <w:t xml:space="preserve"> </w:t>
      </w:r>
      <w:r w:rsidRPr="00A57016">
        <w:t xml:space="preserve">does not agree with the new site location code, </w:t>
      </w:r>
      <w:r w:rsidR="007C6FBD">
        <w:t>The Company</w:t>
      </w:r>
      <w:r w:rsidRPr="00A57016">
        <w:t xml:space="preserve"> shall respond to the TO with suggestions for an alternative form. If the TO is willing to conform to these suggestions, that TO shall re-submit the changes form, </w:t>
      </w:r>
      <w:r w:rsidR="007C6FBD">
        <w:t>The Company</w:t>
      </w:r>
      <w:r w:rsidRPr="00A57016">
        <w:t xml:space="preserve"> shall acknowledge receipt and agree the changes.</w:t>
      </w:r>
    </w:p>
    <w:p w14:paraId="394688D9" w14:textId="77777777" w:rsidR="00265BE3" w:rsidRPr="00A57016" w:rsidRDefault="00265BE3">
      <w:pPr>
        <w:pStyle w:val="Heading3"/>
        <w:keepLines/>
        <w:ind w:left="709" w:hanging="709"/>
        <w:jc w:val="both"/>
      </w:pPr>
      <w:r w:rsidRPr="00A57016">
        <w:t>If any of the Parties cannot agree on the proposed new site location codes, then the dispute resolution process will be invoked.</w:t>
      </w:r>
    </w:p>
    <w:p w14:paraId="61FCB2BD" w14:textId="77777777" w:rsidR="00265BE3" w:rsidRDefault="00265BE3">
      <w:pPr>
        <w:pStyle w:val="Heading3"/>
        <w:keepLines/>
        <w:numPr>
          <w:ilvl w:val="0"/>
          <w:numId w:val="0"/>
        </w:numPr>
      </w:pPr>
    </w:p>
    <w:p w14:paraId="3661E88F" w14:textId="77777777" w:rsidR="00265BE3" w:rsidRDefault="00265BE3">
      <w:pPr>
        <w:pStyle w:val="Heading2"/>
        <w:keepNext/>
        <w:keepLines/>
      </w:pPr>
      <w:bookmarkStart w:id="51" w:name="_Ref84046314"/>
      <w:r>
        <w:t>Consistency checking process</w:t>
      </w:r>
      <w:bookmarkEnd w:id="51"/>
    </w:p>
    <w:p w14:paraId="65237F01" w14:textId="4D4F830C" w:rsidR="00265BE3" w:rsidRDefault="00265BE3">
      <w:pPr>
        <w:pStyle w:val="Heading3"/>
        <w:keepLines/>
        <w:ind w:left="709" w:hanging="709"/>
        <w:jc w:val="both"/>
      </w:pPr>
      <w:r>
        <w:t>The JPC</w:t>
      </w:r>
      <w:r w:rsidR="00D74E4B">
        <w:t xml:space="preserve"> modelling group</w:t>
      </w:r>
      <w:r>
        <w:t xml:space="preserve"> shall agree a set of comparisons that can be used to perform consistency checks on the GB Models. The consistency checks agreed may vary depending upon the models being studied and the timescales involved.</w:t>
      </w:r>
    </w:p>
    <w:p w14:paraId="1DCC2707" w14:textId="77777777" w:rsidR="00265BE3" w:rsidRDefault="00265BE3">
      <w:pPr>
        <w:pStyle w:val="Heading3"/>
        <w:keepLines/>
        <w:ind w:left="709" w:hanging="709"/>
        <w:jc w:val="both"/>
      </w:pPr>
      <w:r>
        <w:t>Parties shall each study the agreed set of comparisons and report the results for comparison. Any differences that fall outside agreed tolerances would be noted.</w:t>
      </w:r>
    </w:p>
    <w:p w14:paraId="3C01ECF8" w14:textId="37B1BAA2" w:rsidR="00265BE3" w:rsidRDefault="00265BE3">
      <w:pPr>
        <w:pStyle w:val="Heading3"/>
        <w:keepLines/>
        <w:ind w:left="709" w:hanging="709"/>
        <w:jc w:val="both"/>
      </w:pPr>
      <w:r>
        <w:t xml:space="preserve">If the GB Models are consistent, then these are approved by all Parties for use in further planning processes such as developing the GB Investment Plan, or the GB </w:t>
      </w:r>
      <w:r w:rsidR="00FF5707">
        <w:t xml:space="preserve"> </w:t>
      </w:r>
      <w:r w:rsidR="005C37D7">
        <w:t>ETYS</w:t>
      </w:r>
      <w:r>
        <w:t xml:space="preserve">. </w:t>
      </w:r>
    </w:p>
    <w:p w14:paraId="30ECAD21" w14:textId="7E635133" w:rsidR="00265BE3" w:rsidRDefault="00265BE3">
      <w:pPr>
        <w:pStyle w:val="Heading3"/>
        <w:keepLines/>
        <w:ind w:left="709" w:hanging="709"/>
        <w:jc w:val="both"/>
      </w:pPr>
      <w:r>
        <w:t xml:space="preserve">If there are not consistent results from the GB Models, Parties shall investigate the inconsistency, co-ordinated by </w:t>
      </w:r>
      <w:r w:rsidR="0070012B">
        <w:t xml:space="preserve">the </w:t>
      </w:r>
      <w:r>
        <w:t>JPC</w:t>
      </w:r>
      <w:r w:rsidR="00D74E4B">
        <w:t xml:space="preserve"> modelling group</w:t>
      </w:r>
      <w:r>
        <w:t>.</w:t>
      </w:r>
    </w:p>
    <w:p w14:paraId="02BA85F6" w14:textId="77777777" w:rsidR="00265BE3" w:rsidRDefault="00265BE3">
      <w:pPr>
        <w:pStyle w:val="Heading3"/>
        <w:keepLines/>
        <w:ind w:left="709" w:hanging="709"/>
        <w:jc w:val="both"/>
      </w:pPr>
      <w:r>
        <w:t>Where inconsistencies are found as a result of erroneous GB Model data, the correct data will be agreed and the GB Models will be updated.</w:t>
      </w:r>
    </w:p>
    <w:p w14:paraId="6AEA1060" w14:textId="77777777" w:rsidR="00265BE3" w:rsidRDefault="00265BE3">
      <w:pPr>
        <w:pStyle w:val="Heading3"/>
        <w:keepLines/>
        <w:ind w:left="709" w:hanging="709"/>
        <w:jc w:val="both"/>
      </w:pPr>
      <w:r>
        <w:t>Where inconsistencies are found but cannot be resolved, the issue will be discussed by the JPC and a treatment will be agreed between all Parties. This may include a relaxation of the consistency tolerances previously agreed or an agreement that further sensitivity studies are performed by all Parties as their Project Listings are formulated.</w:t>
      </w:r>
    </w:p>
    <w:p w14:paraId="0921EB91" w14:textId="77777777" w:rsidR="00ED5465" w:rsidRDefault="00ED5465" w:rsidP="00FC7628">
      <w:pPr>
        <w:pStyle w:val="Heading3"/>
        <w:keepLines/>
        <w:numPr>
          <w:ilvl w:val="0"/>
          <w:numId w:val="0"/>
        </w:numPr>
        <w:ind w:left="709"/>
        <w:jc w:val="both"/>
      </w:pPr>
    </w:p>
    <w:p w14:paraId="4A0018FB" w14:textId="77777777" w:rsidR="00266451" w:rsidRDefault="00266451" w:rsidP="00FC7628">
      <w:pPr>
        <w:pStyle w:val="Heading3"/>
        <w:keepLines/>
        <w:numPr>
          <w:ilvl w:val="0"/>
          <w:numId w:val="0"/>
        </w:numPr>
        <w:ind w:left="709"/>
        <w:jc w:val="both"/>
      </w:pPr>
    </w:p>
    <w:p w14:paraId="42383D23" w14:textId="77777777" w:rsidR="00133EA6" w:rsidRDefault="00133EA6">
      <w:pPr>
        <w:pStyle w:val="Heading3"/>
        <w:keepLines/>
        <w:numPr>
          <w:ilvl w:val="0"/>
          <w:numId w:val="0"/>
        </w:numPr>
        <w:spacing w:before="0" w:after="0"/>
        <w:jc w:val="both"/>
      </w:pPr>
    </w:p>
    <w:p w14:paraId="301E081F" w14:textId="013409E6" w:rsidR="00265BE3" w:rsidRDefault="00266451">
      <w:pPr>
        <w:pStyle w:val="Heading2"/>
      </w:pPr>
      <w:r>
        <w:t>Information and</w:t>
      </w:r>
      <w:r w:rsidR="00BB66F1">
        <w:t xml:space="preserve"> Data Exchange Specification</w:t>
      </w:r>
    </w:p>
    <w:p w14:paraId="4CB38640" w14:textId="07AE967D" w:rsidR="00B51335" w:rsidRDefault="00357FF1" w:rsidP="00A244B3">
      <w:pPr>
        <w:pStyle w:val="Heading3"/>
        <w:ind w:left="709" w:hanging="709"/>
        <w:jc w:val="both"/>
      </w:pPr>
      <w:r>
        <w:t xml:space="preserve">All </w:t>
      </w:r>
      <w:r w:rsidR="00B51335" w:rsidRPr="00B51335">
        <w:t xml:space="preserve">information and data shall be exchanged in accordance </w:t>
      </w:r>
      <w:r w:rsidR="00237909">
        <w:t>with</w:t>
      </w:r>
      <w:r w:rsidR="00B51335" w:rsidRPr="00B51335">
        <w:t xml:space="preserve"> SCHEDULE 3(Information and Data Exchange Specification) of The STC</w:t>
      </w:r>
    </w:p>
    <w:p w14:paraId="53FD99CD" w14:textId="6FAEF13C" w:rsidR="00A244B3" w:rsidRDefault="00A244B3" w:rsidP="00A244B3">
      <w:pPr>
        <w:pStyle w:val="Heading3"/>
        <w:ind w:left="709" w:hanging="709"/>
        <w:jc w:val="both"/>
      </w:pPr>
      <w:r>
        <w:t xml:space="preserve">Grid Code standard and detailed planning data shall, as specified in the Grid Code, be provided to each TO as soon as it becomes available following </w:t>
      </w:r>
      <w:r w:rsidR="00117328">
        <w:t xml:space="preserve">each </w:t>
      </w:r>
      <w:r>
        <w:t>update.</w:t>
      </w:r>
    </w:p>
    <w:p w14:paraId="430225BD" w14:textId="2FCB2941" w:rsidR="00A244B3" w:rsidRDefault="00A244B3" w:rsidP="00A244B3">
      <w:pPr>
        <w:pStyle w:val="Heading3"/>
        <w:ind w:left="709" w:hanging="709"/>
        <w:jc w:val="both"/>
      </w:pPr>
      <w:r>
        <w:t xml:space="preserve">Connection and modification data shall be provided </w:t>
      </w:r>
      <w:r w:rsidR="00237909">
        <w:t xml:space="preserve">in </w:t>
      </w:r>
      <w:r w:rsidR="00357FF1">
        <w:t>accordance with</w:t>
      </w:r>
      <w:r>
        <w:t xml:space="preserve"> STCP18-1.</w:t>
      </w:r>
    </w:p>
    <w:p w14:paraId="63BFE694" w14:textId="77777777" w:rsidR="00A244B3" w:rsidRPr="00357FF1" w:rsidRDefault="00A244B3" w:rsidP="00FC7628">
      <w:pPr>
        <w:pStyle w:val="Heading3"/>
        <w:numPr>
          <w:ilvl w:val="0"/>
          <w:numId w:val="0"/>
        </w:numPr>
      </w:pPr>
    </w:p>
    <w:p w14:paraId="7582B973" w14:textId="188877BF" w:rsidR="00265BE3" w:rsidRDefault="00265BE3" w:rsidP="00FC7628">
      <w:pPr>
        <w:pStyle w:val="Heading3"/>
        <w:numPr>
          <w:ilvl w:val="0"/>
          <w:numId w:val="0"/>
        </w:numPr>
      </w:pPr>
    </w:p>
    <w:p w14:paraId="331168F7" w14:textId="77777777" w:rsidR="00265BE3" w:rsidRDefault="00265BE3">
      <w:pPr>
        <w:pStyle w:val="Heading3"/>
        <w:numPr>
          <w:ilvl w:val="0"/>
          <w:numId w:val="0"/>
        </w:numPr>
        <w:spacing w:before="0" w:after="0"/>
        <w:jc w:val="both"/>
      </w:pPr>
    </w:p>
    <w:p w14:paraId="77C402CE" w14:textId="77777777" w:rsidR="00265BE3" w:rsidRDefault="00265BE3">
      <w:r>
        <w:br w:type="page"/>
      </w:r>
    </w:p>
    <w:p w14:paraId="5D192C39" w14:textId="58A1C229" w:rsidR="00265BE3" w:rsidRDefault="00265BE3">
      <w:pPr>
        <w:pStyle w:val="Heading2"/>
        <w:keepNext/>
        <w:keepLines/>
        <w:numPr>
          <w:ilvl w:val="0"/>
          <w:numId w:val="0"/>
        </w:numPr>
      </w:pPr>
      <w:bookmarkStart w:id="52" w:name="_Hlt93310746"/>
      <w:bookmarkStart w:id="53" w:name="_Ref90720853"/>
      <w:bookmarkEnd w:id="52"/>
      <w:r>
        <w:t xml:space="preserve">Appendix </w:t>
      </w:r>
      <w:r w:rsidR="00CA7BB9">
        <w:t>A</w:t>
      </w:r>
      <w:r>
        <w:t>: Standard Forms</w:t>
      </w:r>
      <w:bookmarkEnd w:id="53"/>
    </w:p>
    <w:p w14:paraId="464BD3EF" w14:textId="1982AE5A" w:rsidR="00265BE3" w:rsidRDefault="00265BE3" w:rsidP="00FC7628">
      <w:pPr>
        <w:pStyle w:val="Left063"/>
        <w:keepNext/>
        <w:keepLines/>
        <w:ind w:left="0"/>
      </w:pPr>
      <w:r>
        <w:t>Request for addition</w:t>
      </w:r>
      <w:r w:rsidR="00EC4F54">
        <w:t xml:space="preserve"> </w:t>
      </w:r>
      <w:r>
        <w:t>/</w:t>
      </w:r>
      <w:r w:rsidR="00EC4F54">
        <w:t xml:space="preserve"> </w:t>
      </w:r>
      <w:r>
        <w:t>deletion</w:t>
      </w:r>
      <w:r w:rsidR="00EC4F54">
        <w:t xml:space="preserve"> </w:t>
      </w:r>
      <w:r>
        <w:t>/</w:t>
      </w:r>
      <w:r w:rsidR="00EC4F54">
        <w:t xml:space="preserve"> </w:t>
      </w:r>
      <w:r>
        <w:t>change to Location Code Lookup table</w:t>
      </w:r>
    </w:p>
    <w:p w14:paraId="660E619F" w14:textId="77777777" w:rsidR="00265BE3" w:rsidRDefault="00265BE3">
      <w:pPr>
        <w:pStyle w:val="Heading3"/>
        <w:keepLines/>
        <w:numPr>
          <w:ilvl w:val="0"/>
          <w:numId w:val="0"/>
        </w:numPr>
        <w:spacing w:after="0"/>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32F39216" w14:textId="77777777">
        <w:tc>
          <w:tcPr>
            <w:tcW w:w="2409" w:type="dxa"/>
          </w:tcPr>
          <w:p w14:paraId="50C3FCE2" w14:textId="77777777" w:rsidR="00265BE3" w:rsidRDefault="00265BE3">
            <w:pPr>
              <w:keepNext/>
              <w:keepLines/>
              <w:jc w:val="center"/>
              <w:rPr>
                <w:b/>
                <w:sz w:val="24"/>
              </w:rPr>
            </w:pPr>
            <w:r>
              <w:rPr>
                <w:b/>
                <w:sz w:val="24"/>
              </w:rPr>
              <w:t>Field</w:t>
            </w:r>
          </w:p>
        </w:tc>
        <w:tc>
          <w:tcPr>
            <w:tcW w:w="2552" w:type="dxa"/>
          </w:tcPr>
          <w:p w14:paraId="09C94811" w14:textId="77777777" w:rsidR="00265BE3" w:rsidRDefault="00265BE3">
            <w:pPr>
              <w:keepNext/>
              <w:keepLines/>
              <w:jc w:val="center"/>
              <w:rPr>
                <w:b/>
                <w:sz w:val="24"/>
              </w:rPr>
            </w:pPr>
            <w:r>
              <w:rPr>
                <w:b/>
                <w:sz w:val="24"/>
              </w:rPr>
              <w:t>Value</w:t>
            </w:r>
          </w:p>
        </w:tc>
        <w:tc>
          <w:tcPr>
            <w:tcW w:w="3544" w:type="dxa"/>
          </w:tcPr>
          <w:p w14:paraId="09DE5F1D" w14:textId="77777777" w:rsidR="00265BE3" w:rsidRDefault="00265BE3">
            <w:pPr>
              <w:keepNext/>
              <w:keepLines/>
              <w:jc w:val="center"/>
              <w:rPr>
                <w:b/>
                <w:sz w:val="24"/>
              </w:rPr>
            </w:pPr>
            <w:r>
              <w:rPr>
                <w:b/>
                <w:sz w:val="24"/>
              </w:rPr>
              <w:t>Description</w:t>
            </w:r>
          </w:p>
        </w:tc>
      </w:tr>
      <w:tr w:rsidR="00265BE3" w14:paraId="7158C346" w14:textId="77777777">
        <w:trPr>
          <w:trHeight w:val="600"/>
        </w:trPr>
        <w:tc>
          <w:tcPr>
            <w:tcW w:w="2409" w:type="dxa"/>
            <w:vAlign w:val="center"/>
          </w:tcPr>
          <w:p w14:paraId="45381276" w14:textId="77777777" w:rsidR="00265BE3" w:rsidRDefault="00265BE3">
            <w:pPr>
              <w:keepNext/>
              <w:keepLines/>
            </w:pPr>
            <w:r>
              <w:t>Owner</w:t>
            </w:r>
          </w:p>
        </w:tc>
        <w:tc>
          <w:tcPr>
            <w:tcW w:w="2552" w:type="dxa"/>
            <w:tcBorders>
              <w:bottom w:val="nil"/>
            </w:tcBorders>
            <w:shd w:val="pct25" w:color="auto" w:fill="FFFFFF"/>
            <w:vAlign w:val="center"/>
          </w:tcPr>
          <w:p w14:paraId="132902C0" w14:textId="77777777" w:rsidR="00265BE3" w:rsidRDefault="00265BE3">
            <w:pPr>
              <w:keepNext/>
              <w:keepLines/>
            </w:pPr>
          </w:p>
        </w:tc>
        <w:tc>
          <w:tcPr>
            <w:tcW w:w="3544" w:type="dxa"/>
            <w:vAlign w:val="center"/>
          </w:tcPr>
          <w:p w14:paraId="275B36F9" w14:textId="77777777" w:rsidR="00265BE3" w:rsidRDefault="00265BE3">
            <w:pPr>
              <w:keepNext/>
              <w:keepLines/>
            </w:pPr>
            <w:r>
              <w:t>Owning company short name</w:t>
            </w:r>
          </w:p>
        </w:tc>
      </w:tr>
      <w:tr w:rsidR="00265BE3" w14:paraId="641754DB" w14:textId="77777777">
        <w:trPr>
          <w:trHeight w:val="600"/>
        </w:trPr>
        <w:tc>
          <w:tcPr>
            <w:tcW w:w="2409" w:type="dxa"/>
            <w:vAlign w:val="center"/>
          </w:tcPr>
          <w:p w14:paraId="754845F1" w14:textId="509DF789" w:rsidR="00265BE3" w:rsidRDefault="00265BE3">
            <w:pPr>
              <w:keepNext/>
              <w:keepLines/>
            </w:pPr>
            <w:r>
              <w:t>Full Location Name</w:t>
            </w:r>
          </w:p>
        </w:tc>
        <w:tc>
          <w:tcPr>
            <w:tcW w:w="2552" w:type="dxa"/>
            <w:shd w:val="pct25" w:color="auto" w:fill="FFFFFF"/>
            <w:vAlign w:val="center"/>
          </w:tcPr>
          <w:p w14:paraId="70B035F2" w14:textId="77777777" w:rsidR="00265BE3" w:rsidRDefault="00265BE3">
            <w:pPr>
              <w:keepNext/>
              <w:keepLines/>
            </w:pPr>
          </w:p>
        </w:tc>
        <w:tc>
          <w:tcPr>
            <w:tcW w:w="3544" w:type="dxa"/>
            <w:vAlign w:val="center"/>
          </w:tcPr>
          <w:p w14:paraId="33126772" w14:textId="77777777" w:rsidR="00265BE3" w:rsidRDefault="00265BE3">
            <w:pPr>
              <w:keepNext/>
              <w:keepLines/>
            </w:pPr>
            <w:r>
              <w:t>Full long name</w:t>
            </w:r>
          </w:p>
        </w:tc>
      </w:tr>
      <w:tr w:rsidR="00265BE3" w14:paraId="601B7211" w14:textId="77777777">
        <w:trPr>
          <w:trHeight w:val="600"/>
        </w:trPr>
        <w:tc>
          <w:tcPr>
            <w:tcW w:w="2409" w:type="dxa"/>
            <w:vAlign w:val="center"/>
          </w:tcPr>
          <w:p w14:paraId="6E1F4A98" w14:textId="77777777" w:rsidR="00265BE3" w:rsidRDefault="00265BE3">
            <w:pPr>
              <w:keepNext/>
              <w:keepLines/>
            </w:pPr>
            <w:r>
              <w:t>PSS/e Extended Name</w:t>
            </w:r>
          </w:p>
        </w:tc>
        <w:tc>
          <w:tcPr>
            <w:tcW w:w="2552" w:type="dxa"/>
            <w:shd w:val="pct25" w:color="auto" w:fill="FFFFFF"/>
            <w:vAlign w:val="center"/>
          </w:tcPr>
          <w:p w14:paraId="417D9EC8" w14:textId="77777777" w:rsidR="00265BE3" w:rsidRDefault="00265BE3">
            <w:pPr>
              <w:keepNext/>
              <w:keepLines/>
            </w:pPr>
          </w:p>
        </w:tc>
        <w:tc>
          <w:tcPr>
            <w:tcW w:w="3544" w:type="dxa"/>
            <w:vAlign w:val="center"/>
          </w:tcPr>
          <w:p w14:paraId="0B413859" w14:textId="77777777" w:rsidR="00265BE3" w:rsidRDefault="00265BE3">
            <w:pPr>
              <w:keepNext/>
              <w:keepLines/>
            </w:pPr>
            <w:r>
              <w:t>PSS/e name</w:t>
            </w:r>
          </w:p>
        </w:tc>
      </w:tr>
      <w:tr w:rsidR="00265BE3" w14:paraId="42C000C4" w14:textId="77777777">
        <w:trPr>
          <w:trHeight w:val="600"/>
        </w:trPr>
        <w:tc>
          <w:tcPr>
            <w:tcW w:w="2409" w:type="dxa"/>
            <w:vAlign w:val="center"/>
          </w:tcPr>
          <w:p w14:paraId="17F3D7CF" w14:textId="77777777" w:rsidR="00265BE3" w:rsidRDefault="00265BE3">
            <w:pPr>
              <w:pStyle w:val="Header"/>
              <w:keepNext/>
              <w:keepLines/>
              <w:tabs>
                <w:tab w:val="clear" w:pos="4153"/>
                <w:tab w:val="clear" w:pos="8306"/>
              </w:tabs>
            </w:pPr>
            <w:r>
              <w:t>SLC Name</w:t>
            </w:r>
          </w:p>
        </w:tc>
        <w:tc>
          <w:tcPr>
            <w:tcW w:w="2552" w:type="dxa"/>
            <w:vAlign w:val="center"/>
          </w:tcPr>
          <w:p w14:paraId="00AAEDAE" w14:textId="77777777" w:rsidR="00265BE3" w:rsidRDefault="00265BE3">
            <w:pPr>
              <w:keepNext/>
              <w:keepLines/>
            </w:pPr>
          </w:p>
        </w:tc>
        <w:tc>
          <w:tcPr>
            <w:tcW w:w="3544" w:type="dxa"/>
            <w:vAlign w:val="center"/>
          </w:tcPr>
          <w:p w14:paraId="386CD8A5" w14:textId="77777777" w:rsidR="00265BE3" w:rsidRDefault="00265BE3">
            <w:pPr>
              <w:keepNext/>
              <w:keepLines/>
            </w:pPr>
            <w:r>
              <w:t>Site Location Code 4-6 letters</w:t>
            </w:r>
          </w:p>
        </w:tc>
      </w:tr>
      <w:tr w:rsidR="00265BE3" w14:paraId="2B1BA8C3" w14:textId="77777777">
        <w:trPr>
          <w:trHeight w:val="600"/>
        </w:trPr>
        <w:tc>
          <w:tcPr>
            <w:tcW w:w="2409" w:type="dxa"/>
            <w:vAlign w:val="center"/>
          </w:tcPr>
          <w:p w14:paraId="5AEA47CD" w14:textId="77777777" w:rsidR="00265BE3" w:rsidRDefault="00265BE3">
            <w:pPr>
              <w:keepNext/>
              <w:keepLines/>
            </w:pPr>
            <w:r>
              <w:t>Voltage</w:t>
            </w:r>
          </w:p>
        </w:tc>
        <w:tc>
          <w:tcPr>
            <w:tcW w:w="2552" w:type="dxa"/>
            <w:shd w:val="pct25" w:color="auto" w:fill="FFFFFF"/>
            <w:vAlign w:val="center"/>
          </w:tcPr>
          <w:p w14:paraId="68D17330" w14:textId="77777777" w:rsidR="00265BE3" w:rsidRDefault="00265BE3">
            <w:pPr>
              <w:keepNext/>
              <w:keepLines/>
            </w:pPr>
          </w:p>
        </w:tc>
        <w:tc>
          <w:tcPr>
            <w:tcW w:w="3544" w:type="dxa"/>
            <w:vAlign w:val="center"/>
          </w:tcPr>
          <w:p w14:paraId="463CF1F9" w14:textId="45677FF2" w:rsidR="00265BE3" w:rsidRDefault="00265BE3">
            <w:pPr>
              <w:keepNext/>
              <w:keepLines/>
            </w:pPr>
            <w:r>
              <w:t>kV (400, 275, 132</w:t>
            </w:r>
            <w:r w:rsidR="007E0B7B">
              <w:t>, etc.</w:t>
            </w:r>
            <w:r>
              <w:t>)</w:t>
            </w:r>
          </w:p>
        </w:tc>
      </w:tr>
      <w:tr w:rsidR="00265BE3" w14:paraId="22515229" w14:textId="77777777">
        <w:trPr>
          <w:trHeight w:val="600"/>
        </w:trPr>
        <w:tc>
          <w:tcPr>
            <w:tcW w:w="2409" w:type="dxa"/>
            <w:vAlign w:val="center"/>
          </w:tcPr>
          <w:p w14:paraId="5F26095E" w14:textId="77777777" w:rsidR="00265BE3" w:rsidRDefault="00265BE3">
            <w:pPr>
              <w:keepNext/>
              <w:keepLines/>
              <w:rPr>
                <w:sz w:val="24"/>
              </w:rPr>
            </w:pPr>
            <w:r>
              <w:t>GBSO Modelling Zone</w:t>
            </w:r>
          </w:p>
        </w:tc>
        <w:tc>
          <w:tcPr>
            <w:tcW w:w="2552" w:type="dxa"/>
            <w:tcBorders>
              <w:bottom w:val="nil"/>
            </w:tcBorders>
            <w:shd w:val="pct25" w:color="auto" w:fill="FFFFFF"/>
            <w:vAlign w:val="center"/>
          </w:tcPr>
          <w:p w14:paraId="514254C2" w14:textId="77777777" w:rsidR="00265BE3" w:rsidRDefault="00265BE3">
            <w:pPr>
              <w:keepNext/>
              <w:keepLines/>
              <w:rPr>
                <w:sz w:val="24"/>
              </w:rPr>
            </w:pPr>
          </w:p>
        </w:tc>
        <w:tc>
          <w:tcPr>
            <w:tcW w:w="3544" w:type="dxa"/>
            <w:vAlign w:val="center"/>
          </w:tcPr>
          <w:p w14:paraId="78BA68BF" w14:textId="77777777" w:rsidR="00265BE3" w:rsidRDefault="00265BE3">
            <w:pPr>
              <w:keepNext/>
              <w:keepLines/>
            </w:pPr>
          </w:p>
        </w:tc>
      </w:tr>
      <w:tr w:rsidR="00265BE3" w14:paraId="677356B8" w14:textId="77777777">
        <w:trPr>
          <w:trHeight w:val="600"/>
        </w:trPr>
        <w:tc>
          <w:tcPr>
            <w:tcW w:w="2409" w:type="dxa"/>
            <w:vAlign w:val="center"/>
          </w:tcPr>
          <w:p w14:paraId="24C9C297" w14:textId="77777777" w:rsidR="00265BE3" w:rsidRDefault="00265BE3">
            <w:pPr>
              <w:keepNext/>
              <w:keepLines/>
            </w:pPr>
            <w:r>
              <w:t xml:space="preserve">GBSO Generation </w:t>
            </w:r>
            <w:proofErr w:type="spellStart"/>
            <w:r>
              <w:t>UoS</w:t>
            </w:r>
            <w:proofErr w:type="spellEnd"/>
            <w:r>
              <w:t xml:space="preserve"> Zone</w:t>
            </w:r>
          </w:p>
        </w:tc>
        <w:tc>
          <w:tcPr>
            <w:tcW w:w="2552" w:type="dxa"/>
            <w:vAlign w:val="center"/>
          </w:tcPr>
          <w:p w14:paraId="6B3AF092" w14:textId="77777777" w:rsidR="00265BE3" w:rsidRDefault="00265BE3">
            <w:pPr>
              <w:keepNext/>
              <w:keepLines/>
            </w:pPr>
          </w:p>
        </w:tc>
        <w:tc>
          <w:tcPr>
            <w:tcW w:w="3544" w:type="dxa"/>
            <w:vAlign w:val="center"/>
          </w:tcPr>
          <w:p w14:paraId="4F2C0973" w14:textId="77777777" w:rsidR="00265BE3" w:rsidRDefault="00265BE3">
            <w:pPr>
              <w:keepNext/>
              <w:keepLines/>
            </w:pPr>
            <w:r>
              <w:t>Generation Tariff Zone</w:t>
            </w:r>
          </w:p>
        </w:tc>
      </w:tr>
      <w:tr w:rsidR="00265BE3" w14:paraId="190B1C81" w14:textId="77777777">
        <w:trPr>
          <w:trHeight w:val="600"/>
        </w:trPr>
        <w:tc>
          <w:tcPr>
            <w:tcW w:w="2409" w:type="dxa"/>
            <w:vAlign w:val="center"/>
          </w:tcPr>
          <w:p w14:paraId="4ED2B7CB" w14:textId="77777777" w:rsidR="00265BE3" w:rsidRDefault="00265BE3">
            <w:pPr>
              <w:keepNext/>
              <w:keepLines/>
            </w:pPr>
            <w:r>
              <w:t xml:space="preserve">GBSO Demand </w:t>
            </w:r>
            <w:proofErr w:type="spellStart"/>
            <w:r>
              <w:t>UoS</w:t>
            </w:r>
            <w:proofErr w:type="spellEnd"/>
            <w:r>
              <w:t xml:space="preserve"> Zone</w:t>
            </w:r>
          </w:p>
        </w:tc>
        <w:tc>
          <w:tcPr>
            <w:tcW w:w="2552" w:type="dxa"/>
            <w:vAlign w:val="center"/>
          </w:tcPr>
          <w:p w14:paraId="04E1D69E" w14:textId="77777777" w:rsidR="00265BE3" w:rsidRDefault="00265BE3">
            <w:pPr>
              <w:keepNext/>
              <w:keepLines/>
            </w:pPr>
          </w:p>
        </w:tc>
        <w:tc>
          <w:tcPr>
            <w:tcW w:w="3544" w:type="dxa"/>
            <w:vAlign w:val="center"/>
          </w:tcPr>
          <w:p w14:paraId="66F32624" w14:textId="77777777" w:rsidR="00265BE3" w:rsidRDefault="00265BE3">
            <w:pPr>
              <w:keepNext/>
              <w:keepLines/>
            </w:pPr>
            <w:r>
              <w:t>Demand Tariff Zone</w:t>
            </w:r>
          </w:p>
        </w:tc>
      </w:tr>
      <w:tr w:rsidR="00265BE3" w14:paraId="021B644F" w14:textId="77777777">
        <w:trPr>
          <w:trHeight w:val="600"/>
        </w:trPr>
        <w:tc>
          <w:tcPr>
            <w:tcW w:w="2409" w:type="dxa"/>
            <w:vAlign w:val="center"/>
          </w:tcPr>
          <w:p w14:paraId="5A514A24" w14:textId="77777777" w:rsidR="00265BE3" w:rsidRDefault="00265BE3">
            <w:pPr>
              <w:keepNext/>
              <w:keepLines/>
            </w:pPr>
            <w:r>
              <w:t>BOI Zone</w:t>
            </w:r>
          </w:p>
        </w:tc>
        <w:tc>
          <w:tcPr>
            <w:tcW w:w="2552" w:type="dxa"/>
            <w:vAlign w:val="center"/>
          </w:tcPr>
          <w:p w14:paraId="7B9639A4" w14:textId="77777777" w:rsidR="00265BE3" w:rsidRDefault="00265BE3">
            <w:pPr>
              <w:keepNext/>
              <w:keepLines/>
            </w:pPr>
          </w:p>
        </w:tc>
        <w:tc>
          <w:tcPr>
            <w:tcW w:w="3544" w:type="dxa"/>
            <w:vAlign w:val="center"/>
          </w:tcPr>
          <w:p w14:paraId="4D2E3E5D" w14:textId="77777777" w:rsidR="00265BE3" w:rsidRDefault="00265BE3">
            <w:pPr>
              <w:keepNext/>
              <w:keepLines/>
            </w:pPr>
            <w:r>
              <w:t>Boundary of Influence Zone</w:t>
            </w:r>
          </w:p>
        </w:tc>
      </w:tr>
      <w:tr w:rsidR="00265BE3" w14:paraId="42845A76" w14:textId="77777777">
        <w:trPr>
          <w:trHeight w:val="600"/>
        </w:trPr>
        <w:tc>
          <w:tcPr>
            <w:tcW w:w="2409" w:type="dxa"/>
            <w:vAlign w:val="center"/>
          </w:tcPr>
          <w:p w14:paraId="6FE3DB1A" w14:textId="77777777" w:rsidR="00265BE3" w:rsidRDefault="00265BE3">
            <w:pPr>
              <w:keepNext/>
              <w:keepLines/>
            </w:pPr>
            <w:r>
              <w:t>Site Type</w:t>
            </w:r>
          </w:p>
        </w:tc>
        <w:tc>
          <w:tcPr>
            <w:tcW w:w="2552" w:type="dxa"/>
            <w:shd w:val="pct25" w:color="auto" w:fill="FFFFFF"/>
            <w:vAlign w:val="center"/>
          </w:tcPr>
          <w:p w14:paraId="13595B54" w14:textId="77777777" w:rsidR="00265BE3" w:rsidRDefault="00265BE3">
            <w:pPr>
              <w:keepNext/>
              <w:keepLines/>
            </w:pPr>
          </w:p>
        </w:tc>
        <w:tc>
          <w:tcPr>
            <w:tcW w:w="3544" w:type="dxa"/>
            <w:vAlign w:val="center"/>
          </w:tcPr>
          <w:p w14:paraId="661158B1" w14:textId="77777777" w:rsidR="00265BE3" w:rsidRDefault="00265BE3">
            <w:pPr>
              <w:keepNext/>
              <w:keepLines/>
            </w:pPr>
            <w:r>
              <w:t>Transmission, Connection or Generation</w:t>
            </w:r>
          </w:p>
        </w:tc>
      </w:tr>
      <w:tr w:rsidR="00265BE3" w14:paraId="71D0D486" w14:textId="77777777">
        <w:trPr>
          <w:trHeight w:val="600"/>
        </w:trPr>
        <w:tc>
          <w:tcPr>
            <w:tcW w:w="2409" w:type="dxa"/>
            <w:vAlign w:val="center"/>
          </w:tcPr>
          <w:p w14:paraId="6A8F4ABD" w14:textId="77777777" w:rsidR="00265BE3" w:rsidRDefault="00265BE3">
            <w:pPr>
              <w:keepNext/>
              <w:keepLines/>
            </w:pPr>
            <w:r>
              <w:t>Status</w:t>
            </w:r>
          </w:p>
        </w:tc>
        <w:tc>
          <w:tcPr>
            <w:tcW w:w="2552" w:type="dxa"/>
            <w:shd w:val="pct25" w:color="auto" w:fill="FFFFFF"/>
            <w:vAlign w:val="center"/>
          </w:tcPr>
          <w:p w14:paraId="163327C1" w14:textId="77777777" w:rsidR="00265BE3" w:rsidRDefault="00265BE3">
            <w:pPr>
              <w:keepNext/>
              <w:keepLines/>
            </w:pPr>
          </w:p>
        </w:tc>
        <w:tc>
          <w:tcPr>
            <w:tcW w:w="3544" w:type="dxa"/>
            <w:vAlign w:val="center"/>
          </w:tcPr>
          <w:p w14:paraId="4388CA97" w14:textId="77777777" w:rsidR="00265BE3" w:rsidRDefault="00265BE3">
            <w:pPr>
              <w:keepNext/>
              <w:keepLines/>
            </w:pPr>
            <w:r>
              <w:t>Existing, Planning, Commissioning, Review</w:t>
            </w:r>
          </w:p>
        </w:tc>
      </w:tr>
      <w:tr w:rsidR="00265BE3" w14:paraId="4FB1B08F" w14:textId="77777777">
        <w:trPr>
          <w:trHeight w:val="600"/>
        </w:trPr>
        <w:tc>
          <w:tcPr>
            <w:tcW w:w="2409" w:type="dxa"/>
            <w:vAlign w:val="center"/>
          </w:tcPr>
          <w:p w14:paraId="7376186E" w14:textId="77777777" w:rsidR="00265BE3" w:rsidRDefault="00265BE3">
            <w:pPr>
              <w:keepNext/>
              <w:keepLines/>
            </w:pPr>
            <w:r>
              <w:t>Remarks</w:t>
            </w:r>
          </w:p>
        </w:tc>
        <w:tc>
          <w:tcPr>
            <w:tcW w:w="2552" w:type="dxa"/>
            <w:shd w:val="pct25" w:color="auto" w:fill="FFFFFF"/>
            <w:vAlign w:val="center"/>
          </w:tcPr>
          <w:p w14:paraId="149428A1" w14:textId="77777777" w:rsidR="00265BE3" w:rsidRDefault="00265BE3">
            <w:pPr>
              <w:keepNext/>
              <w:keepLines/>
            </w:pPr>
          </w:p>
        </w:tc>
        <w:tc>
          <w:tcPr>
            <w:tcW w:w="3544" w:type="dxa"/>
            <w:vAlign w:val="center"/>
          </w:tcPr>
          <w:p w14:paraId="12E754ED" w14:textId="77777777" w:rsidR="00265BE3" w:rsidRDefault="00265BE3">
            <w:pPr>
              <w:keepNext/>
              <w:keepLines/>
            </w:pPr>
            <w:r>
              <w:t>Additional information</w:t>
            </w:r>
          </w:p>
        </w:tc>
      </w:tr>
      <w:tr w:rsidR="00265BE3" w14:paraId="686AEB77" w14:textId="77777777">
        <w:trPr>
          <w:trHeight w:val="600"/>
        </w:trPr>
        <w:tc>
          <w:tcPr>
            <w:tcW w:w="2409" w:type="dxa"/>
            <w:vAlign w:val="center"/>
          </w:tcPr>
          <w:p w14:paraId="6ECF3B15" w14:textId="77777777" w:rsidR="00265BE3" w:rsidRDefault="00265BE3">
            <w:pPr>
              <w:keepNext/>
              <w:keepLines/>
            </w:pPr>
            <w:r>
              <w:t>Addition/deletion/change</w:t>
            </w:r>
          </w:p>
        </w:tc>
        <w:tc>
          <w:tcPr>
            <w:tcW w:w="2552" w:type="dxa"/>
            <w:shd w:val="pct25" w:color="auto" w:fill="FFFFFF"/>
            <w:vAlign w:val="center"/>
          </w:tcPr>
          <w:p w14:paraId="1F1A8C5E" w14:textId="77777777" w:rsidR="00265BE3" w:rsidRDefault="00265BE3">
            <w:pPr>
              <w:keepNext/>
              <w:keepLines/>
              <w:rPr>
                <w:sz w:val="24"/>
              </w:rPr>
            </w:pPr>
          </w:p>
        </w:tc>
        <w:tc>
          <w:tcPr>
            <w:tcW w:w="3544" w:type="dxa"/>
            <w:vAlign w:val="center"/>
          </w:tcPr>
          <w:p w14:paraId="5887AFAA" w14:textId="77777777" w:rsidR="00265BE3" w:rsidRDefault="00265BE3">
            <w:pPr>
              <w:keepNext/>
              <w:keepLines/>
              <w:rPr>
                <w:sz w:val="24"/>
              </w:rPr>
            </w:pPr>
          </w:p>
        </w:tc>
      </w:tr>
      <w:tr w:rsidR="00265BE3" w14:paraId="08D8CF99" w14:textId="77777777">
        <w:trPr>
          <w:trHeight w:val="600"/>
        </w:trPr>
        <w:tc>
          <w:tcPr>
            <w:tcW w:w="2409" w:type="dxa"/>
            <w:vAlign w:val="center"/>
          </w:tcPr>
          <w:p w14:paraId="68D824D8" w14:textId="77777777" w:rsidR="00265BE3" w:rsidRDefault="00265BE3">
            <w:pPr>
              <w:keepNext/>
              <w:keepLines/>
            </w:pPr>
            <w:r>
              <w:t>Submitted By</w:t>
            </w:r>
          </w:p>
        </w:tc>
        <w:tc>
          <w:tcPr>
            <w:tcW w:w="2552" w:type="dxa"/>
            <w:shd w:val="pct25" w:color="auto" w:fill="FFFFFF"/>
            <w:vAlign w:val="center"/>
          </w:tcPr>
          <w:p w14:paraId="470A72E5" w14:textId="77777777" w:rsidR="00265BE3" w:rsidRDefault="00265BE3">
            <w:pPr>
              <w:keepNext/>
              <w:keepLines/>
              <w:rPr>
                <w:sz w:val="24"/>
              </w:rPr>
            </w:pPr>
          </w:p>
        </w:tc>
        <w:tc>
          <w:tcPr>
            <w:tcW w:w="3544" w:type="dxa"/>
            <w:vAlign w:val="center"/>
          </w:tcPr>
          <w:p w14:paraId="76E6A1C4" w14:textId="77777777" w:rsidR="00265BE3" w:rsidRDefault="00265BE3">
            <w:pPr>
              <w:keepNext/>
              <w:keepLines/>
              <w:rPr>
                <w:sz w:val="24"/>
              </w:rPr>
            </w:pPr>
          </w:p>
        </w:tc>
      </w:tr>
      <w:tr w:rsidR="00265BE3" w14:paraId="2D9E4702" w14:textId="77777777">
        <w:trPr>
          <w:trHeight w:val="600"/>
        </w:trPr>
        <w:tc>
          <w:tcPr>
            <w:tcW w:w="2409" w:type="dxa"/>
            <w:vAlign w:val="center"/>
          </w:tcPr>
          <w:p w14:paraId="00A0C992" w14:textId="77777777" w:rsidR="00265BE3" w:rsidRDefault="00265BE3">
            <w:pPr>
              <w:keepNext/>
              <w:keepLines/>
            </w:pPr>
            <w:r>
              <w:t>Submitted On</w:t>
            </w:r>
          </w:p>
        </w:tc>
        <w:tc>
          <w:tcPr>
            <w:tcW w:w="2552" w:type="dxa"/>
            <w:shd w:val="pct25" w:color="auto" w:fill="FFFFFF"/>
            <w:vAlign w:val="center"/>
          </w:tcPr>
          <w:p w14:paraId="3361A73A" w14:textId="77777777" w:rsidR="00265BE3" w:rsidRDefault="00265BE3">
            <w:pPr>
              <w:keepNext/>
              <w:keepLines/>
              <w:rPr>
                <w:sz w:val="24"/>
              </w:rPr>
            </w:pPr>
          </w:p>
        </w:tc>
        <w:tc>
          <w:tcPr>
            <w:tcW w:w="3544" w:type="dxa"/>
            <w:vAlign w:val="center"/>
          </w:tcPr>
          <w:p w14:paraId="445936F6" w14:textId="77777777" w:rsidR="00265BE3" w:rsidRDefault="00265BE3">
            <w:pPr>
              <w:keepNext/>
              <w:keepLines/>
              <w:rPr>
                <w:sz w:val="24"/>
              </w:rPr>
            </w:pPr>
          </w:p>
        </w:tc>
      </w:tr>
      <w:tr w:rsidR="00265BE3" w14:paraId="2596EDA5" w14:textId="77777777">
        <w:trPr>
          <w:trHeight w:val="600"/>
        </w:trPr>
        <w:tc>
          <w:tcPr>
            <w:tcW w:w="2409" w:type="dxa"/>
            <w:vAlign w:val="center"/>
          </w:tcPr>
          <w:p w14:paraId="2C16EC79" w14:textId="77777777" w:rsidR="00265BE3" w:rsidRDefault="00265BE3">
            <w:pPr>
              <w:keepNext/>
              <w:keepLines/>
            </w:pPr>
            <w:r>
              <w:t>Applicable From</w:t>
            </w:r>
          </w:p>
        </w:tc>
        <w:tc>
          <w:tcPr>
            <w:tcW w:w="2552" w:type="dxa"/>
            <w:shd w:val="pct25" w:color="auto" w:fill="FFFFFF"/>
            <w:vAlign w:val="center"/>
          </w:tcPr>
          <w:p w14:paraId="067AA225" w14:textId="77777777" w:rsidR="00265BE3" w:rsidRDefault="00265BE3">
            <w:pPr>
              <w:keepNext/>
              <w:keepLines/>
              <w:rPr>
                <w:sz w:val="24"/>
              </w:rPr>
            </w:pPr>
          </w:p>
        </w:tc>
        <w:tc>
          <w:tcPr>
            <w:tcW w:w="3544" w:type="dxa"/>
            <w:vAlign w:val="center"/>
          </w:tcPr>
          <w:p w14:paraId="29AB2428" w14:textId="77777777" w:rsidR="00265BE3" w:rsidRDefault="00265BE3">
            <w:pPr>
              <w:keepNext/>
              <w:keepLines/>
              <w:rPr>
                <w:sz w:val="24"/>
              </w:rPr>
            </w:pPr>
          </w:p>
        </w:tc>
      </w:tr>
      <w:tr w:rsidR="00265BE3" w14:paraId="1DB3CE88" w14:textId="77777777">
        <w:trPr>
          <w:trHeight w:val="600"/>
        </w:trPr>
        <w:tc>
          <w:tcPr>
            <w:tcW w:w="2409" w:type="dxa"/>
            <w:vAlign w:val="center"/>
          </w:tcPr>
          <w:p w14:paraId="2A27A7FD" w14:textId="77777777" w:rsidR="00265BE3" w:rsidRDefault="00265BE3">
            <w:pPr>
              <w:pStyle w:val="Header"/>
              <w:keepNext/>
              <w:keepLines/>
              <w:tabs>
                <w:tab w:val="clear" w:pos="4153"/>
                <w:tab w:val="clear" w:pos="8306"/>
              </w:tabs>
            </w:pPr>
            <w:r>
              <w:t>Grid Reference</w:t>
            </w:r>
          </w:p>
        </w:tc>
        <w:tc>
          <w:tcPr>
            <w:tcW w:w="2552" w:type="dxa"/>
            <w:shd w:val="pct25" w:color="auto" w:fill="FFFFFF"/>
            <w:vAlign w:val="center"/>
          </w:tcPr>
          <w:p w14:paraId="4E644E9B" w14:textId="77777777" w:rsidR="00265BE3" w:rsidRDefault="00265BE3">
            <w:pPr>
              <w:keepNext/>
              <w:keepLines/>
              <w:rPr>
                <w:sz w:val="24"/>
              </w:rPr>
            </w:pPr>
          </w:p>
        </w:tc>
        <w:tc>
          <w:tcPr>
            <w:tcW w:w="3544" w:type="dxa"/>
            <w:vAlign w:val="center"/>
          </w:tcPr>
          <w:p w14:paraId="792864E6" w14:textId="2D536422" w:rsidR="00265BE3" w:rsidRDefault="00265BE3">
            <w:pPr>
              <w:pStyle w:val="Heading4"/>
              <w:keepLines/>
              <w:numPr>
                <w:ilvl w:val="0"/>
                <w:numId w:val="0"/>
              </w:numPr>
            </w:pPr>
            <w:r>
              <w:t>e.</w:t>
            </w:r>
            <w:r w:rsidR="007E0B7B">
              <w:t>g.</w:t>
            </w:r>
            <w:r>
              <w:t xml:space="preserve"> (033870 073040)</w:t>
            </w:r>
          </w:p>
        </w:tc>
      </w:tr>
    </w:tbl>
    <w:p w14:paraId="1606FE5E" w14:textId="77777777" w:rsidR="00265BE3" w:rsidRDefault="00265BE3">
      <w:pPr>
        <w:keepNext/>
        <w:keepLines/>
      </w:pPr>
    </w:p>
    <w:p w14:paraId="25591027" w14:textId="6FE48BCE" w:rsidR="00265BE3" w:rsidRDefault="00265BE3">
      <w:pPr>
        <w:keepNext/>
        <w:keepLines/>
      </w:pPr>
      <w:r>
        <w:t>Shaded cells to by supplied by TO.</w:t>
      </w:r>
      <w:r>
        <w:br w:type="page"/>
        <w:t>Request for addition</w:t>
      </w:r>
      <w:r w:rsidR="00EC4F54">
        <w:t xml:space="preserve"> </w:t>
      </w:r>
      <w:r>
        <w:t>/</w:t>
      </w:r>
      <w:r w:rsidR="00EC4F54">
        <w:t xml:space="preserve"> </w:t>
      </w:r>
      <w:r>
        <w:t>deletion /</w:t>
      </w:r>
      <w:r w:rsidR="00EC4F54">
        <w:t xml:space="preserve"> </w:t>
      </w:r>
      <w:r>
        <w:t>change to Circuits Lookup Table</w:t>
      </w:r>
    </w:p>
    <w:p w14:paraId="64CD5DE4" w14:textId="77777777" w:rsidR="00265BE3" w:rsidRDefault="00265BE3">
      <w:pPr>
        <w:keepNext/>
        <w:keepLines/>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11D4C07A" w14:textId="77777777">
        <w:tc>
          <w:tcPr>
            <w:tcW w:w="2409" w:type="dxa"/>
          </w:tcPr>
          <w:p w14:paraId="3597D6BC" w14:textId="77777777" w:rsidR="00265BE3" w:rsidRDefault="00265BE3">
            <w:pPr>
              <w:keepNext/>
              <w:keepLines/>
              <w:jc w:val="center"/>
              <w:rPr>
                <w:b/>
                <w:sz w:val="24"/>
              </w:rPr>
            </w:pPr>
            <w:r>
              <w:rPr>
                <w:b/>
                <w:sz w:val="24"/>
              </w:rPr>
              <w:t>Field</w:t>
            </w:r>
          </w:p>
        </w:tc>
        <w:tc>
          <w:tcPr>
            <w:tcW w:w="2552" w:type="dxa"/>
            <w:tcBorders>
              <w:bottom w:val="nil"/>
            </w:tcBorders>
          </w:tcPr>
          <w:p w14:paraId="1D15BB26" w14:textId="77777777" w:rsidR="00265BE3" w:rsidRDefault="00265BE3">
            <w:pPr>
              <w:keepNext/>
              <w:keepLines/>
              <w:jc w:val="center"/>
              <w:rPr>
                <w:b/>
                <w:sz w:val="24"/>
              </w:rPr>
            </w:pPr>
            <w:r>
              <w:rPr>
                <w:b/>
                <w:sz w:val="24"/>
              </w:rPr>
              <w:t>Value</w:t>
            </w:r>
          </w:p>
        </w:tc>
        <w:tc>
          <w:tcPr>
            <w:tcW w:w="3544" w:type="dxa"/>
          </w:tcPr>
          <w:p w14:paraId="65B953E7" w14:textId="77777777" w:rsidR="00265BE3" w:rsidRDefault="00265BE3">
            <w:pPr>
              <w:keepNext/>
              <w:keepLines/>
              <w:jc w:val="center"/>
              <w:rPr>
                <w:b/>
                <w:sz w:val="24"/>
              </w:rPr>
            </w:pPr>
            <w:r>
              <w:rPr>
                <w:b/>
                <w:sz w:val="24"/>
              </w:rPr>
              <w:t>Description</w:t>
            </w:r>
          </w:p>
        </w:tc>
      </w:tr>
      <w:tr w:rsidR="00265BE3" w14:paraId="4AC48D21" w14:textId="77777777">
        <w:trPr>
          <w:trHeight w:val="600"/>
        </w:trPr>
        <w:tc>
          <w:tcPr>
            <w:tcW w:w="2409" w:type="dxa"/>
            <w:vAlign w:val="center"/>
          </w:tcPr>
          <w:p w14:paraId="29E8CFF4" w14:textId="77777777" w:rsidR="00265BE3" w:rsidRDefault="00265BE3">
            <w:pPr>
              <w:keepNext/>
              <w:keepLines/>
            </w:pPr>
            <w:r>
              <w:t>Owner</w:t>
            </w:r>
          </w:p>
        </w:tc>
        <w:tc>
          <w:tcPr>
            <w:tcW w:w="2552" w:type="dxa"/>
            <w:shd w:val="pct25" w:color="auto" w:fill="FFFFFF"/>
            <w:vAlign w:val="center"/>
          </w:tcPr>
          <w:p w14:paraId="637E8FFE" w14:textId="77777777" w:rsidR="00265BE3" w:rsidRDefault="00265BE3">
            <w:pPr>
              <w:keepNext/>
              <w:keepLines/>
            </w:pPr>
          </w:p>
        </w:tc>
        <w:tc>
          <w:tcPr>
            <w:tcW w:w="3544" w:type="dxa"/>
            <w:vAlign w:val="center"/>
          </w:tcPr>
          <w:p w14:paraId="0966E0A3" w14:textId="77777777" w:rsidR="00265BE3" w:rsidRDefault="00265BE3">
            <w:pPr>
              <w:keepNext/>
              <w:keepLines/>
            </w:pPr>
            <w:r>
              <w:t>Owning company short name</w:t>
            </w:r>
          </w:p>
        </w:tc>
      </w:tr>
      <w:tr w:rsidR="00265BE3" w14:paraId="0D771D54" w14:textId="77777777">
        <w:trPr>
          <w:trHeight w:val="600"/>
        </w:trPr>
        <w:tc>
          <w:tcPr>
            <w:tcW w:w="2409" w:type="dxa"/>
            <w:vAlign w:val="center"/>
          </w:tcPr>
          <w:p w14:paraId="71670280" w14:textId="77777777" w:rsidR="00265BE3" w:rsidRDefault="00265BE3">
            <w:pPr>
              <w:keepNext/>
              <w:keepLines/>
            </w:pPr>
            <w:r>
              <w:t>PSS/e From</w:t>
            </w:r>
          </w:p>
        </w:tc>
        <w:tc>
          <w:tcPr>
            <w:tcW w:w="2552" w:type="dxa"/>
            <w:shd w:val="pct25" w:color="auto" w:fill="FFFFFF"/>
            <w:vAlign w:val="center"/>
          </w:tcPr>
          <w:p w14:paraId="17D7EEB3" w14:textId="77777777" w:rsidR="00265BE3" w:rsidRDefault="00265BE3">
            <w:pPr>
              <w:keepNext/>
              <w:keepLines/>
            </w:pPr>
          </w:p>
        </w:tc>
        <w:tc>
          <w:tcPr>
            <w:tcW w:w="3544" w:type="dxa"/>
            <w:vAlign w:val="center"/>
          </w:tcPr>
          <w:p w14:paraId="51ED08CA" w14:textId="77777777" w:rsidR="00265BE3" w:rsidRDefault="00265BE3">
            <w:pPr>
              <w:keepNext/>
              <w:keepLines/>
            </w:pPr>
          </w:p>
        </w:tc>
      </w:tr>
      <w:tr w:rsidR="00265BE3" w14:paraId="01615117" w14:textId="77777777">
        <w:trPr>
          <w:trHeight w:val="600"/>
        </w:trPr>
        <w:tc>
          <w:tcPr>
            <w:tcW w:w="2409" w:type="dxa"/>
            <w:vAlign w:val="center"/>
          </w:tcPr>
          <w:p w14:paraId="2DACE13B" w14:textId="77777777" w:rsidR="00265BE3" w:rsidRDefault="00265BE3">
            <w:pPr>
              <w:keepNext/>
              <w:keepLines/>
            </w:pPr>
            <w:r>
              <w:t>PSS/e To</w:t>
            </w:r>
          </w:p>
        </w:tc>
        <w:tc>
          <w:tcPr>
            <w:tcW w:w="2552" w:type="dxa"/>
            <w:tcBorders>
              <w:bottom w:val="nil"/>
            </w:tcBorders>
            <w:shd w:val="pct25" w:color="auto" w:fill="FFFFFF"/>
            <w:vAlign w:val="center"/>
          </w:tcPr>
          <w:p w14:paraId="5C49535F" w14:textId="77777777" w:rsidR="00265BE3" w:rsidRDefault="00265BE3">
            <w:pPr>
              <w:keepNext/>
              <w:keepLines/>
            </w:pPr>
          </w:p>
        </w:tc>
        <w:tc>
          <w:tcPr>
            <w:tcW w:w="3544" w:type="dxa"/>
            <w:vAlign w:val="center"/>
          </w:tcPr>
          <w:p w14:paraId="04105389" w14:textId="77777777" w:rsidR="00265BE3" w:rsidRDefault="00265BE3">
            <w:pPr>
              <w:keepNext/>
              <w:keepLines/>
            </w:pPr>
          </w:p>
        </w:tc>
      </w:tr>
      <w:tr w:rsidR="00265BE3" w14:paraId="529571C7" w14:textId="77777777">
        <w:trPr>
          <w:trHeight w:val="600"/>
        </w:trPr>
        <w:tc>
          <w:tcPr>
            <w:tcW w:w="2409" w:type="dxa"/>
            <w:vAlign w:val="center"/>
          </w:tcPr>
          <w:p w14:paraId="0D709A2D" w14:textId="77777777" w:rsidR="00265BE3" w:rsidRDefault="00265BE3">
            <w:pPr>
              <w:keepNext/>
              <w:keepLines/>
            </w:pPr>
            <w:r>
              <w:t>PSS/e Circuit Number</w:t>
            </w:r>
          </w:p>
        </w:tc>
        <w:tc>
          <w:tcPr>
            <w:tcW w:w="2552" w:type="dxa"/>
            <w:tcBorders>
              <w:bottom w:val="single" w:sz="4" w:space="0" w:color="auto"/>
            </w:tcBorders>
            <w:shd w:val="pct25" w:color="auto" w:fill="FFFFFF"/>
            <w:vAlign w:val="center"/>
          </w:tcPr>
          <w:p w14:paraId="33D77A61" w14:textId="77777777" w:rsidR="00265BE3" w:rsidRDefault="00265BE3">
            <w:pPr>
              <w:keepNext/>
              <w:keepLines/>
            </w:pPr>
          </w:p>
        </w:tc>
        <w:tc>
          <w:tcPr>
            <w:tcW w:w="3544" w:type="dxa"/>
            <w:vAlign w:val="center"/>
          </w:tcPr>
          <w:p w14:paraId="6C7EABE5" w14:textId="77777777" w:rsidR="00265BE3" w:rsidRDefault="00265BE3">
            <w:pPr>
              <w:keepNext/>
              <w:keepLines/>
            </w:pPr>
          </w:p>
        </w:tc>
      </w:tr>
      <w:tr w:rsidR="00265BE3" w14:paraId="1FF36C96" w14:textId="77777777">
        <w:trPr>
          <w:trHeight w:val="600"/>
        </w:trPr>
        <w:tc>
          <w:tcPr>
            <w:tcW w:w="2409" w:type="dxa"/>
            <w:vAlign w:val="center"/>
          </w:tcPr>
          <w:p w14:paraId="4A3AD202" w14:textId="77777777" w:rsidR="00265BE3" w:rsidRDefault="00265BE3">
            <w:pPr>
              <w:keepNext/>
              <w:keepLines/>
            </w:pPr>
            <w:r>
              <w:t>Type</w:t>
            </w:r>
          </w:p>
        </w:tc>
        <w:tc>
          <w:tcPr>
            <w:tcW w:w="2552" w:type="dxa"/>
            <w:shd w:val="pct25" w:color="auto" w:fill="FFFFFF"/>
            <w:vAlign w:val="center"/>
          </w:tcPr>
          <w:p w14:paraId="4D977416" w14:textId="77777777" w:rsidR="00265BE3" w:rsidRDefault="00265BE3">
            <w:pPr>
              <w:keepNext/>
              <w:keepLines/>
            </w:pPr>
          </w:p>
        </w:tc>
        <w:tc>
          <w:tcPr>
            <w:tcW w:w="3544" w:type="dxa"/>
            <w:vAlign w:val="center"/>
          </w:tcPr>
          <w:p w14:paraId="464D5645" w14:textId="477BD38E" w:rsidR="00265BE3" w:rsidRDefault="007E0B7B">
            <w:pPr>
              <w:keepNext/>
              <w:keepLines/>
            </w:pPr>
            <w:r>
              <w:t>i.</w:t>
            </w:r>
            <w:r w:rsidR="00265BE3">
              <w:t>e. OHL, Cable or Composite</w:t>
            </w:r>
          </w:p>
        </w:tc>
      </w:tr>
      <w:tr w:rsidR="00265BE3" w14:paraId="6B371DAA" w14:textId="77777777">
        <w:trPr>
          <w:trHeight w:val="600"/>
        </w:trPr>
        <w:tc>
          <w:tcPr>
            <w:tcW w:w="2409" w:type="dxa"/>
            <w:vAlign w:val="center"/>
          </w:tcPr>
          <w:p w14:paraId="58996FF6" w14:textId="77777777" w:rsidR="00265BE3" w:rsidRDefault="00265BE3">
            <w:pPr>
              <w:keepNext/>
              <w:keepLines/>
            </w:pPr>
            <w:r>
              <w:t>GBSO From</w:t>
            </w:r>
          </w:p>
        </w:tc>
        <w:tc>
          <w:tcPr>
            <w:tcW w:w="2552" w:type="dxa"/>
            <w:shd w:val="clear" w:color="auto" w:fill="FFFFFF"/>
            <w:vAlign w:val="center"/>
          </w:tcPr>
          <w:p w14:paraId="1169166C" w14:textId="77777777" w:rsidR="00265BE3" w:rsidRDefault="00265BE3">
            <w:pPr>
              <w:keepNext/>
              <w:keepLines/>
            </w:pPr>
          </w:p>
        </w:tc>
        <w:tc>
          <w:tcPr>
            <w:tcW w:w="3544" w:type="dxa"/>
            <w:vAlign w:val="center"/>
          </w:tcPr>
          <w:p w14:paraId="078DEFD9" w14:textId="77777777" w:rsidR="00265BE3" w:rsidRDefault="00265BE3">
            <w:pPr>
              <w:keepNext/>
              <w:keepLines/>
            </w:pPr>
          </w:p>
        </w:tc>
      </w:tr>
      <w:tr w:rsidR="00265BE3" w14:paraId="0D65DA7E" w14:textId="77777777">
        <w:trPr>
          <w:trHeight w:val="600"/>
        </w:trPr>
        <w:tc>
          <w:tcPr>
            <w:tcW w:w="2409" w:type="dxa"/>
            <w:vAlign w:val="center"/>
          </w:tcPr>
          <w:p w14:paraId="3C79E7B0" w14:textId="77777777" w:rsidR="00265BE3" w:rsidRDefault="00265BE3">
            <w:pPr>
              <w:keepNext/>
              <w:keepLines/>
            </w:pPr>
            <w:r>
              <w:t>GBSO To</w:t>
            </w:r>
          </w:p>
        </w:tc>
        <w:tc>
          <w:tcPr>
            <w:tcW w:w="2552" w:type="dxa"/>
            <w:shd w:val="clear" w:color="auto" w:fill="FFFFFF"/>
            <w:vAlign w:val="center"/>
          </w:tcPr>
          <w:p w14:paraId="2BBA1831" w14:textId="77777777" w:rsidR="00265BE3" w:rsidRDefault="00265BE3">
            <w:pPr>
              <w:keepNext/>
              <w:keepLines/>
            </w:pPr>
          </w:p>
        </w:tc>
        <w:tc>
          <w:tcPr>
            <w:tcW w:w="3544" w:type="dxa"/>
            <w:vAlign w:val="center"/>
          </w:tcPr>
          <w:p w14:paraId="1D3ECDB2" w14:textId="77777777" w:rsidR="00265BE3" w:rsidRDefault="00265BE3">
            <w:pPr>
              <w:keepNext/>
              <w:keepLines/>
            </w:pPr>
          </w:p>
        </w:tc>
      </w:tr>
      <w:tr w:rsidR="00265BE3" w14:paraId="18A735BC" w14:textId="77777777">
        <w:trPr>
          <w:trHeight w:val="600"/>
        </w:trPr>
        <w:tc>
          <w:tcPr>
            <w:tcW w:w="2409" w:type="dxa"/>
            <w:vAlign w:val="center"/>
          </w:tcPr>
          <w:p w14:paraId="177BC96D" w14:textId="77777777" w:rsidR="00265BE3" w:rsidRDefault="00265BE3">
            <w:pPr>
              <w:keepNext/>
              <w:keepLines/>
            </w:pPr>
            <w:r>
              <w:t>GBSO Parallel circuit identifier</w:t>
            </w:r>
          </w:p>
        </w:tc>
        <w:tc>
          <w:tcPr>
            <w:tcW w:w="2552" w:type="dxa"/>
            <w:shd w:val="clear" w:color="auto" w:fill="FFFFFF"/>
            <w:vAlign w:val="center"/>
          </w:tcPr>
          <w:p w14:paraId="02EB102D" w14:textId="77777777" w:rsidR="00265BE3" w:rsidRDefault="00265BE3">
            <w:pPr>
              <w:keepNext/>
              <w:keepLines/>
            </w:pPr>
          </w:p>
        </w:tc>
        <w:tc>
          <w:tcPr>
            <w:tcW w:w="3544" w:type="dxa"/>
            <w:vAlign w:val="center"/>
          </w:tcPr>
          <w:p w14:paraId="0ED83CF5" w14:textId="77777777" w:rsidR="00265BE3" w:rsidRDefault="00265BE3">
            <w:pPr>
              <w:keepNext/>
              <w:keepLines/>
            </w:pPr>
          </w:p>
        </w:tc>
      </w:tr>
      <w:tr w:rsidR="00265BE3" w14:paraId="4EDF0AAD" w14:textId="77777777">
        <w:trPr>
          <w:trHeight w:val="600"/>
        </w:trPr>
        <w:tc>
          <w:tcPr>
            <w:tcW w:w="2409" w:type="dxa"/>
            <w:vAlign w:val="center"/>
          </w:tcPr>
          <w:p w14:paraId="61C536A6" w14:textId="77777777" w:rsidR="00265BE3" w:rsidRDefault="00265BE3">
            <w:pPr>
              <w:keepNext/>
              <w:keepLines/>
            </w:pPr>
            <w:r>
              <w:t>GBSO Circuit Reference</w:t>
            </w:r>
          </w:p>
        </w:tc>
        <w:tc>
          <w:tcPr>
            <w:tcW w:w="2552" w:type="dxa"/>
            <w:shd w:val="clear" w:color="auto" w:fill="FFFFFF"/>
            <w:vAlign w:val="center"/>
          </w:tcPr>
          <w:p w14:paraId="65CE77D6" w14:textId="77777777" w:rsidR="00265BE3" w:rsidRDefault="00265BE3">
            <w:pPr>
              <w:keepNext/>
              <w:keepLines/>
            </w:pPr>
          </w:p>
        </w:tc>
        <w:tc>
          <w:tcPr>
            <w:tcW w:w="3544" w:type="dxa"/>
            <w:vAlign w:val="center"/>
          </w:tcPr>
          <w:p w14:paraId="3CD83E69" w14:textId="77777777" w:rsidR="00265BE3" w:rsidRDefault="00265BE3">
            <w:pPr>
              <w:keepNext/>
              <w:keepLines/>
            </w:pPr>
          </w:p>
        </w:tc>
      </w:tr>
      <w:tr w:rsidR="00265BE3" w14:paraId="6B1A3531" w14:textId="77777777">
        <w:trPr>
          <w:trHeight w:val="600"/>
        </w:trPr>
        <w:tc>
          <w:tcPr>
            <w:tcW w:w="2409" w:type="dxa"/>
            <w:vAlign w:val="center"/>
          </w:tcPr>
          <w:p w14:paraId="5DA96217" w14:textId="77777777" w:rsidR="00265BE3" w:rsidRDefault="00265BE3">
            <w:pPr>
              <w:keepNext/>
              <w:keepLines/>
            </w:pPr>
            <w:r>
              <w:t>Addition/deletion/change</w:t>
            </w:r>
          </w:p>
        </w:tc>
        <w:tc>
          <w:tcPr>
            <w:tcW w:w="2552" w:type="dxa"/>
            <w:shd w:val="pct25" w:color="auto" w:fill="FFFFFF"/>
            <w:vAlign w:val="center"/>
          </w:tcPr>
          <w:p w14:paraId="462504FD" w14:textId="77777777" w:rsidR="00265BE3" w:rsidRDefault="00265BE3">
            <w:pPr>
              <w:keepNext/>
              <w:keepLines/>
              <w:rPr>
                <w:sz w:val="24"/>
              </w:rPr>
            </w:pPr>
          </w:p>
        </w:tc>
        <w:tc>
          <w:tcPr>
            <w:tcW w:w="3544" w:type="dxa"/>
            <w:vAlign w:val="center"/>
          </w:tcPr>
          <w:p w14:paraId="153D48B0" w14:textId="77777777" w:rsidR="00265BE3" w:rsidRDefault="00265BE3">
            <w:pPr>
              <w:keepNext/>
              <w:keepLines/>
              <w:rPr>
                <w:sz w:val="24"/>
              </w:rPr>
            </w:pPr>
          </w:p>
        </w:tc>
      </w:tr>
      <w:tr w:rsidR="00265BE3" w14:paraId="79070C7F" w14:textId="77777777">
        <w:trPr>
          <w:trHeight w:val="600"/>
        </w:trPr>
        <w:tc>
          <w:tcPr>
            <w:tcW w:w="2409" w:type="dxa"/>
            <w:vAlign w:val="center"/>
          </w:tcPr>
          <w:p w14:paraId="67778DE9" w14:textId="77777777" w:rsidR="00265BE3" w:rsidRDefault="00265BE3">
            <w:pPr>
              <w:keepNext/>
              <w:keepLines/>
            </w:pPr>
            <w:r>
              <w:t>Submitted By</w:t>
            </w:r>
          </w:p>
        </w:tc>
        <w:tc>
          <w:tcPr>
            <w:tcW w:w="2552" w:type="dxa"/>
            <w:shd w:val="pct25" w:color="auto" w:fill="FFFFFF"/>
            <w:vAlign w:val="center"/>
          </w:tcPr>
          <w:p w14:paraId="708C203F" w14:textId="77777777" w:rsidR="00265BE3" w:rsidRDefault="00265BE3">
            <w:pPr>
              <w:keepNext/>
              <w:keepLines/>
            </w:pPr>
          </w:p>
        </w:tc>
        <w:tc>
          <w:tcPr>
            <w:tcW w:w="3544" w:type="dxa"/>
            <w:vAlign w:val="center"/>
          </w:tcPr>
          <w:p w14:paraId="4ABE13B6" w14:textId="77777777" w:rsidR="00265BE3" w:rsidRDefault="00265BE3">
            <w:pPr>
              <w:keepNext/>
              <w:keepLines/>
            </w:pPr>
          </w:p>
        </w:tc>
      </w:tr>
      <w:tr w:rsidR="00265BE3" w14:paraId="7E7BD105" w14:textId="77777777">
        <w:trPr>
          <w:trHeight w:val="600"/>
        </w:trPr>
        <w:tc>
          <w:tcPr>
            <w:tcW w:w="2409" w:type="dxa"/>
            <w:vAlign w:val="center"/>
          </w:tcPr>
          <w:p w14:paraId="1E776D1C" w14:textId="77777777" w:rsidR="00265BE3" w:rsidRDefault="00265BE3">
            <w:pPr>
              <w:keepNext/>
              <w:keepLines/>
            </w:pPr>
            <w:r>
              <w:t>Submitted On</w:t>
            </w:r>
          </w:p>
        </w:tc>
        <w:tc>
          <w:tcPr>
            <w:tcW w:w="2552" w:type="dxa"/>
            <w:shd w:val="pct25" w:color="auto" w:fill="FFFFFF"/>
            <w:vAlign w:val="center"/>
          </w:tcPr>
          <w:p w14:paraId="66A18025" w14:textId="77777777" w:rsidR="00265BE3" w:rsidRDefault="00265BE3">
            <w:pPr>
              <w:keepNext/>
              <w:keepLines/>
            </w:pPr>
          </w:p>
        </w:tc>
        <w:tc>
          <w:tcPr>
            <w:tcW w:w="3544" w:type="dxa"/>
            <w:vAlign w:val="center"/>
          </w:tcPr>
          <w:p w14:paraId="5CBDF563" w14:textId="77777777" w:rsidR="00265BE3" w:rsidRDefault="00265BE3">
            <w:pPr>
              <w:keepNext/>
              <w:keepLines/>
            </w:pPr>
          </w:p>
        </w:tc>
      </w:tr>
      <w:tr w:rsidR="00265BE3" w14:paraId="1A5F296B" w14:textId="77777777">
        <w:trPr>
          <w:trHeight w:val="600"/>
        </w:trPr>
        <w:tc>
          <w:tcPr>
            <w:tcW w:w="2409" w:type="dxa"/>
            <w:vAlign w:val="center"/>
          </w:tcPr>
          <w:p w14:paraId="6F0EA8E5" w14:textId="77777777" w:rsidR="00265BE3" w:rsidRDefault="00265BE3">
            <w:pPr>
              <w:keepNext/>
              <w:keepLines/>
            </w:pPr>
            <w:r>
              <w:t>Applicable From</w:t>
            </w:r>
          </w:p>
        </w:tc>
        <w:tc>
          <w:tcPr>
            <w:tcW w:w="2552" w:type="dxa"/>
            <w:shd w:val="pct25" w:color="auto" w:fill="FFFFFF"/>
            <w:vAlign w:val="center"/>
          </w:tcPr>
          <w:p w14:paraId="2072519A" w14:textId="77777777" w:rsidR="00265BE3" w:rsidRDefault="00265BE3">
            <w:pPr>
              <w:keepNext/>
              <w:keepLines/>
            </w:pPr>
          </w:p>
        </w:tc>
        <w:tc>
          <w:tcPr>
            <w:tcW w:w="3544" w:type="dxa"/>
            <w:vAlign w:val="center"/>
          </w:tcPr>
          <w:p w14:paraId="5CB156E3" w14:textId="77777777" w:rsidR="00265BE3" w:rsidRDefault="00265BE3">
            <w:pPr>
              <w:keepNext/>
              <w:keepLines/>
            </w:pPr>
          </w:p>
        </w:tc>
      </w:tr>
      <w:tr w:rsidR="00265BE3" w14:paraId="751105F3" w14:textId="77777777">
        <w:trPr>
          <w:trHeight w:val="600"/>
        </w:trPr>
        <w:tc>
          <w:tcPr>
            <w:tcW w:w="2409" w:type="dxa"/>
            <w:vAlign w:val="center"/>
          </w:tcPr>
          <w:p w14:paraId="4FC4B760" w14:textId="77777777" w:rsidR="00265BE3" w:rsidRDefault="00265BE3">
            <w:pPr>
              <w:keepNext/>
              <w:keepLines/>
            </w:pPr>
            <w:r>
              <w:t>Applicable To</w:t>
            </w:r>
          </w:p>
        </w:tc>
        <w:tc>
          <w:tcPr>
            <w:tcW w:w="2552" w:type="dxa"/>
            <w:shd w:val="pct25" w:color="auto" w:fill="FFFFFF"/>
            <w:vAlign w:val="center"/>
          </w:tcPr>
          <w:p w14:paraId="48BBBEFB" w14:textId="77777777" w:rsidR="00265BE3" w:rsidRDefault="00265BE3">
            <w:pPr>
              <w:keepNext/>
              <w:keepLines/>
            </w:pPr>
          </w:p>
        </w:tc>
        <w:tc>
          <w:tcPr>
            <w:tcW w:w="3544" w:type="dxa"/>
            <w:vAlign w:val="center"/>
          </w:tcPr>
          <w:p w14:paraId="659A8C9B" w14:textId="77777777" w:rsidR="00265BE3" w:rsidRDefault="00265BE3">
            <w:pPr>
              <w:keepNext/>
              <w:keepLines/>
            </w:pPr>
            <w:r>
              <w:t>May be left blank</w:t>
            </w:r>
          </w:p>
        </w:tc>
      </w:tr>
    </w:tbl>
    <w:p w14:paraId="291E2DD8" w14:textId="77777777" w:rsidR="00265BE3" w:rsidRDefault="00265BE3">
      <w:pPr>
        <w:keepNext/>
        <w:keepLines/>
        <w:rPr>
          <w:sz w:val="24"/>
        </w:rPr>
      </w:pPr>
    </w:p>
    <w:p w14:paraId="05D186F9" w14:textId="746FC38D" w:rsidR="00265BE3" w:rsidRDefault="00265BE3">
      <w:pPr>
        <w:keepNext/>
        <w:keepLines/>
      </w:pPr>
      <w:r>
        <w:t>Shaded cells to be supplied by TO.</w:t>
      </w:r>
      <w:r>
        <w:rPr>
          <w:sz w:val="24"/>
        </w:rPr>
        <w:br w:type="page"/>
      </w:r>
      <w:r>
        <w:t>Request for addition</w:t>
      </w:r>
      <w:r w:rsidR="00EC4F54">
        <w:t xml:space="preserve"> </w:t>
      </w:r>
      <w:r>
        <w:t>/</w:t>
      </w:r>
      <w:r w:rsidR="00EC4F54">
        <w:t xml:space="preserve"> </w:t>
      </w:r>
      <w:r>
        <w:t>deletion /</w:t>
      </w:r>
      <w:r w:rsidR="00EC4F54">
        <w:t xml:space="preserve"> </w:t>
      </w:r>
      <w:r>
        <w:t>change to Reactive Compensation Lookup Table</w:t>
      </w:r>
    </w:p>
    <w:p w14:paraId="5233A738" w14:textId="77777777" w:rsidR="00265BE3" w:rsidRDefault="00265BE3">
      <w:pPr>
        <w:keepNext/>
        <w:keepLines/>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72A76E0D" w14:textId="77777777">
        <w:tc>
          <w:tcPr>
            <w:tcW w:w="2409" w:type="dxa"/>
          </w:tcPr>
          <w:p w14:paraId="22A2E1FE" w14:textId="77777777" w:rsidR="00265BE3" w:rsidRDefault="00265BE3">
            <w:pPr>
              <w:keepNext/>
              <w:keepLines/>
              <w:jc w:val="center"/>
              <w:rPr>
                <w:b/>
                <w:sz w:val="24"/>
              </w:rPr>
            </w:pPr>
            <w:r>
              <w:rPr>
                <w:b/>
                <w:sz w:val="24"/>
              </w:rPr>
              <w:t>Field</w:t>
            </w:r>
          </w:p>
        </w:tc>
        <w:tc>
          <w:tcPr>
            <w:tcW w:w="2552" w:type="dxa"/>
            <w:tcBorders>
              <w:bottom w:val="nil"/>
            </w:tcBorders>
          </w:tcPr>
          <w:p w14:paraId="5DC48E29" w14:textId="77777777" w:rsidR="00265BE3" w:rsidRDefault="00265BE3">
            <w:pPr>
              <w:keepNext/>
              <w:keepLines/>
              <w:jc w:val="center"/>
              <w:rPr>
                <w:b/>
                <w:sz w:val="24"/>
              </w:rPr>
            </w:pPr>
            <w:r>
              <w:rPr>
                <w:b/>
                <w:sz w:val="24"/>
              </w:rPr>
              <w:t>Value</w:t>
            </w:r>
          </w:p>
        </w:tc>
        <w:tc>
          <w:tcPr>
            <w:tcW w:w="3544" w:type="dxa"/>
          </w:tcPr>
          <w:p w14:paraId="588EA045" w14:textId="77777777" w:rsidR="00265BE3" w:rsidRDefault="00265BE3">
            <w:pPr>
              <w:keepNext/>
              <w:keepLines/>
              <w:jc w:val="center"/>
              <w:rPr>
                <w:b/>
                <w:sz w:val="24"/>
              </w:rPr>
            </w:pPr>
            <w:r>
              <w:rPr>
                <w:b/>
                <w:sz w:val="24"/>
              </w:rPr>
              <w:t>Description</w:t>
            </w:r>
          </w:p>
        </w:tc>
      </w:tr>
      <w:tr w:rsidR="00265BE3" w14:paraId="5E286088" w14:textId="77777777">
        <w:trPr>
          <w:trHeight w:val="600"/>
        </w:trPr>
        <w:tc>
          <w:tcPr>
            <w:tcW w:w="2409" w:type="dxa"/>
            <w:vAlign w:val="center"/>
          </w:tcPr>
          <w:p w14:paraId="1C35D3A6" w14:textId="77777777" w:rsidR="00265BE3" w:rsidRDefault="00265BE3">
            <w:pPr>
              <w:keepNext/>
              <w:keepLines/>
            </w:pPr>
            <w:r>
              <w:t>Owner</w:t>
            </w:r>
          </w:p>
        </w:tc>
        <w:tc>
          <w:tcPr>
            <w:tcW w:w="2552" w:type="dxa"/>
            <w:shd w:val="pct25" w:color="auto" w:fill="FFFFFF"/>
            <w:vAlign w:val="center"/>
          </w:tcPr>
          <w:p w14:paraId="58054292" w14:textId="77777777" w:rsidR="00265BE3" w:rsidRDefault="00265BE3">
            <w:pPr>
              <w:keepNext/>
              <w:keepLines/>
            </w:pPr>
          </w:p>
        </w:tc>
        <w:tc>
          <w:tcPr>
            <w:tcW w:w="3544" w:type="dxa"/>
            <w:vAlign w:val="center"/>
          </w:tcPr>
          <w:p w14:paraId="5CD7CEE0" w14:textId="77777777" w:rsidR="00265BE3" w:rsidRDefault="00265BE3">
            <w:pPr>
              <w:keepNext/>
              <w:keepLines/>
            </w:pPr>
            <w:r>
              <w:t>Owning company short name</w:t>
            </w:r>
          </w:p>
        </w:tc>
      </w:tr>
      <w:tr w:rsidR="00265BE3" w14:paraId="6E6E55D6" w14:textId="77777777">
        <w:trPr>
          <w:trHeight w:val="600"/>
        </w:trPr>
        <w:tc>
          <w:tcPr>
            <w:tcW w:w="2409" w:type="dxa"/>
            <w:vAlign w:val="center"/>
          </w:tcPr>
          <w:p w14:paraId="4E0C3698" w14:textId="77777777" w:rsidR="00265BE3" w:rsidRDefault="00265BE3">
            <w:pPr>
              <w:keepNext/>
              <w:keepLines/>
            </w:pPr>
            <w:r>
              <w:t>PSS/e From</w:t>
            </w:r>
          </w:p>
        </w:tc>
        <w:tc>
          <w:tcPr>
            <w:tcW w:w="2552" w:type="dxa"/>
            <w:shd w:val="pct25" w:color="auto" w:fill="FFFFFF"/>
            <w:vAlign w:val="center"/>
          </w:tcPr>
          <w:p w14:paraId="4597425B" w14:textId="77777777" w:rsidR="00265BE3" w:rsidRDefault="00265BE3">
            <w:pPr>
              <w:keepNext/>
              <w:keepLines/>
            </w:pPr>
          </w:p>
        </w:tc>
        <w:tc>
          <w:tcPr>
            <w:tcW w:w="3544" w:type="dxa"/>
            <w:vAlign w:val="center"/>
          </w:tcPr>
          <w:p w14:paraId="56D96E6E" w14:textId="77777777" w:rsidR="00265BE3" w:rsidRDefault="00265BE3">
            <w:pPr>
              <w:keepNext/>
              <w:keepLines/>
            </w:pPr>
          </w:p>
        </w:tc>
      </w:tr>
      <w:tr w:rsidR="00265BE3" w14:paraId="39306782" w14:textId="77777777">
        <w:trPr>
          <w:trHeight w:val="600"/>
        </w:trPr>
        <w:tc>
          <w:tcPr>
            <w:tcW w:w="2409" w:type="dxa"/>
            <w:vAlign w:val="center"/>
          </w:tcPr>
          <w:p w14:paraId="19DFF7D1" w14:textId="77777777" w:rsidR="00265BE3" w:rsidRDefault="00265BE3">
            <w:pPr>
              <w:keepNext/>
              <w:keepLines/>
            </w:pPr>
            <w:r>
              <w:t>PSS/e To</w:t>
            </w:r>
          </w:p>
        </w:tc>
        <w:tc>
          <w:tcPr>
            <w:tcW w:w="2552" w:type="dxa"/>
            <w:shd w:val="pct25" w:color="auto" w:fill="FFFFFF"/>
            <w:vAlign w:val="center"/>
          </w:tcPr>
          <w:p w14:paraId="4032D72E" w14:textId="77777777" w:rsidR="00265BE3" w:rsidRDefault="00265BE3">
            <w:pPr>
              <w:keepNext/>
              <w:keepLines/>
            </w:pPr>
          </w:p>
        </w:tc>
        <w:tc>
          <w:tcPr>
            <w:tcW w:w="3544" w:type="dxa"/>
            <w:vAlign w:val="center"/>
          </w:tcPr>
          <w:p w14:paraId="7975D9C6" w14:textId="77777777" w:rsidR="00265BE3" w:rsidRDefault="00265BE3">
            <w:pPr>
              <w:keepNext/>
              <w:keepLines/>
            </w:pPr>
            <w:r>
              <w:t>May be left blank</w:t>
            </w:r>
          </w:p>
        </w:tc>
      </w:tr>
      <w:tr w:rsidR="00265BE3" w14:paraId="628F0176" w14:textId="77777777">
        <w:trPr>
          <w:trHeight w:val="600"/>
        </w:trPr>
        <w:tc>
          <w:tcPr>
            <w:tcW w:w="2409" w:type="dxa"/>
            <w:vAlign w:val="center"/>
          </w:tcPr>
          <w:p w14:paraId="10FFB355" w14:textId="77777777" w:rsidR="00265BE3" w:rsidRDefault="00265BE3">
            <w:pPr>
              <w:keepNext/>
              <w:keepLines/>
            </w:pPr>
            <w:r>
              <w:t>PSS/e Identifier</w:t>
            </w:r>
          </w:p>
        </w:tc>
        <w:tc>
          <w:tcPr>
            <w:tcW w:w="2552" w:type="dxa"/>
            <w:shd w:val="pct25" w:color="auto" w:fill="FFFFFF"/>
            <w:vAlign w:val="center"/>
          </w:tcPr>
          <w:p w14:paraId="3C8F73D5" w14:textId="77777777" w:rsidR="00265BE3" w:rsidRDefault="00265BE3">
            <w:pPr>
              <w:keepNext/>
              <w:keepLines/>
            </w:pPr>
          </w:p>
        </w:tc>
        <w:tc>
          <w:tcPr>
            <w:tcW w:w="3544" w:type="dxa"/>
            <w:vAlign w:val="center"/>
          </w:tcPr>
          <w:p w14:paraId="665B95CF" w14:textId="77777777" w:rsidR="00265BE3" w:rsidRDefault="00265BE3">
            <w:pPr>
              <w:keepNext/>
              <w:keepLines/>
            </w:pPr>
          </w:p>
        </w:tc>
      </w:tr>
      <w:tr w:rsidR="00265BE3" w14:paraId="144758E0" w14:textId="77777777">
        <w:trPr>
          <w:trHeight w:val="600"/>
        </w:trPr>
        <w:tc>
          <w:tcPr>
            <w:tcW w:w="2409" w:type="dxa"/>
            <w:vAlign w:val="center"/>
          </w:tcPr>
          <w:p w14:paraId="2337EED9" w14:textId="77777777" w:rsidR="00265BE3" w:rsidRDefault="00265BE3">
            <w:pPr>
              <w:keepNext/>
              <w:keepLines/>
            </w:pPr>
            <w:r>
              <w:t>GBSO From</w:t>
            </w:r>
          </w:p>
        </w:tc>
        <w:tc>
          <w:tcPr>
            <w:tcW w:w="2552" w:type="dxa"/>
            <w:vAlign w:val="center"/>
          </w:tcPr>
          <w:p w14:paraId="33D2D2A6" w14:textId="77777777" w:rsidR="00265BE3" w:rsidRDefault="00265BE3">
            <w:pPr>
              <w:keepNext/>
              <w:keepLines/>
            </w:pPr>
          </w:p>
        </w:tc>
        <w:tc>
          <w:tcPr>
            <w:tcW w:w="3544" w:type="dxa"/>
            <w:vAlign w:val="center"/>
          </w:tcPr>
          <w:p w14:paraId="39E7FFA6" w14:textId="77777777" w:rsidR="00265BE3" w:rsidRDefault="00265BE3">
            <w:pPr>
              <w:keepNext/>
              <w:keepLines/>
            </w:pPr>
          </w:p>
        </w:tc>
      </w:tr>
      <w:tr w:rsidR="00265BE3" w14:paraId="1A6148E0" w14:textId="77777777">
        <w:trPr>
          <w:trHeight w:val="600"/>
        </w:trPr>
        <w:tc>
          <w:tcPr>
            <w:tcW w:w="2409" w:type="dxa"/>
            <w:vAlign w:val="center"/>
          </w:tcPr>
          <w:p w14:paraId="10294D7D" w14:textId="77777777" w:rsidR="00265BE3" w:rsidRDefault="00265BE3">
            <w:pPr>
              <w:keepNext/>
              <w:keepLines/>
            </w:pPr>
            <w:r>
              <w:t>GBSO To</w:t>
            </w:r>
          </w:p>
        </w:tc>
        <w:tc>
          <w:tcPr>
            <w:tcW w:w="2552" w:type="dxa"/>
            <w:vAlign w:val="center"/>
          </w:tcPr>
          <w:p w14:paraId="1B8E6C29" w14:textId="77777777" w:rsidR="00265BE3" w:rsidRDefault="00265BE3">
            <w:pPr>
              <w:keepNext/>
              <w:keepLines/>
            </w:pPr>
          </w:p>
        </w:tc>
        <w:tc>
          <w:tcPr>
            <w:tcW w:w="3544" w:type="dxa"/>
            <w:vAlign w:val="center"/>
          </w:tcPr>
          <w:p w14:paraId="41D819C4" w14:textId="77777777" w:rsidR="00265BE3" w:rsidRDefault="00265BE3">
            <w:pPr>
              <w:keepNext/>
              <w:keepLines/>
            </w:pPr>
            <w:r>
              <w:t>May be left blank</w:t>
            </w:r>
          </w:p>
        </w:tc>
      </w:tr>
      <w:tr w:rsidR="00265BE3" w14:paraId="55B16637" w14:textId="77777777">
        <w:trPr>
          <w:trHeight w:val="600"/>
        </w:trPr>
        <w:tc>
          <w:tcPr>
            <w:tcW w:w="2409" w:type="dxa"/>
            <w:vAlign w:val="center"/>
          </w:tcPr>
          <w:p w14:paraId="21357698" w14:textId="77777777" w:rsidR="00265BE3" w:rsidRDefault="00265BE3">
            <w:pPr>
              <w:keepNext/>
              <w:keepLines/>
            </w:pPr>
            <w:r>
              <w:t>GBSO Reference</w:t>
            </w:r>
          </w:p>
        </w:tc>
        <w:tc>
          <w:tcPr>
            <w:tcW w:w="2552" w:type="dxa"/>
            <w:vAlign w:val="center"/>
          </w:tcPr>
          <w:p w14:paraId="1B13680F" w14:textId="77777777" w:rsidR="00265BE3" w:rsidRDefault="00265BE3">
            <w:pPr>
              <w:keepNext/>
              <w:keepLines/>
            </w:pPr>
          </w:p>
        </w:tc>
        <w:tc>
          <w:tcPr>
            <w:tcW w:w="3544" w:type="dxa"/>
            <w:vAlign w:val="center"/>
          </w:tcPr>
          <w:p w14:paraId="528BBBD3" w14:textId="77777777" w:rsidR="00265BE3" w:rsidRDefault="00265BE3">
            <w:pPr>
              <w:keepNext/>
              <w:keepLines/>
            </w:pPr>
          </w:p>
        </w:tc>
      </w:tr>
      <w:tr w:rsidR="00265BE3" w14:paraId="04DF315F" w14:textId="77777777">
        <w:trPr>
          <w:trHeight w:val="600"/>
        </w:trPr>
        <w:tc>
          <w:tcPr>
            <w:tcW w:w="2409" w:type="dxa"/>
            <w:vAlign w:val="center"/>
          </w:tcPr>
          <w:p w14:paraId="11AB40A6" w14:textId="77777777" w:rsidR="00265BE3" w:rsidRDefault="00265BE3">
            <w:pPr>
              <w:keepNext/>
              <w:keepLines/>
            </w:pPr>
            <w:r>
              <w:t>GBSO Unit Number</w:t>
            </w:r>
          </w:p>
        </w:tc>
        <w:tc>
          <w:tcPr>
            <w:tcW w:w="2552" w:type="dxa"/>
            <w:tcBorders>
              <w:bottom w:val="nil"/>
            </w:tcBorders>
            <w:vAlign w:val="center"/>
          </w:tcPr>
          <w:p w14:paraId="71DBCCA9" w14:textId="77777777" w:rsidR="00265BE3" w:rsidRDefault="00265BE3">
            <w:pPr>
              <w:keepNext/>
              <w:keepLines/>
            </w:pPr>
          </w:p>
        </w:tc>
        <w:tc>
          <w:tcPr>
            <w:tcW w:w="3544" w:type="dxa"/>
            <w:vAlign w:val="center"/>
          </w:tcPr>
          <w:p w14:paraId="18475D9E" w14:textId="77777777" w:rsidR="00265BE3" w:rsidRDefault="00265BE3">
            <w:pPr>
              <w:keepNext/>
              <w:keepLines/>
            </w:pPr>
          </w:p>
        </w:tc>
      </w:tr>
      <w:tr w:rsidR="00265BE3" w14:paraId="2732CAFA" w14:textId="77777777">
        <w:trPr>
          <w:trHeight w:val="600"/>
        </w:trPr>
        <w:tc>
          <w:tcPr>
            <w:tcW w:w="2409" w:type="dxa"/>
            <w:vAlign w:val="center"/>
          </w:tcPr>
          <w:p w14:paraId="0175BB1E" w14:textId="77777777" w:rsidR="00265BE3" w:rsidRDefault="00265BE3">
            <w:pPr>
              <w:keepNext/>
              <w:keepLines/>
            </w:pPr>
            <w:r>
              <w:t>MVAr Generation</w:t>
            </w:r>
          </w:p>
        </w:tc>
        <w:tc>
          <w:tcPr>
            <w:tcW w:w="2552" w:type="dxa"/>
            <w:shd w:val="pct25" w:color="auto" w:fill="FFFFFF"/>
            <w:vAlign w:val="center"/>
          </w:tcPr>
          <w:p w14:paraId="1C982AD1" w14:textId="77777777" w:rsidR="00265BE3" w:rsidRDefault="00265BE3">
            <w:pPr>
              <w:keepNext/>
              <w:keepLines/>
            </w:pPr>
          </w:p>
        </w:tc>
        <w:tc>
          <w:tcPr>
            <w:tcW w:w="3544" w:type="dxa"/>
            <w:vAlign w:val="center"/>
          </w:tcPr>
          <w:p w14:paraId="14AF6142" w14:textId="77777777" w:rsidR="00265BE3" w:rsidRDefault="00C9445F">
            <w:pPr>
              <w:keepNext/>
              <w:keepLines/>
            </w:pPr>
            <w:r>
              <w:t>Provide information on range and fixed steps as appropriate</w:t>
            </w:r>
          </w:p>
        </w:tc>
      </w:tr>
      <w:tr w:rsidR="00265BE3" w14:paraId="76557128" w14:textId="77777777">
        <w:trPr>
          <w:trHeight w:val="600"/>
        </w:trPr>
        <w:tc>
          <w:tcPr>
            <w:tcW w:w="2409" w:type="dxa"/>
            <w:vAlign w:val="center"/>
          </w:tcPr>
          <w:p w14:paraId="62A1982C" w14:textId="7EADF7AC" w:rsidR="00265BE3" w:rsidRDefault="00265BE3" w:rsidP="00C9445F">
            <w:pPr>
              <w:keepNext/>
              <w:keepLines/>
            </w:pPr>
            <w:r>
              <w:t>MVAr Absor</w:t>
            </w:r>
            <w:r w:rsidR="00C9445F">
              <w:t>p</w:t>
            </w:r>
            <w:r>
              <w:t>tion</w:t>
            </w:r>
          </w:p>
        </w:tc>
        <w:tc>
          <w:tcPr>
            <w:tcW w:w="2552" w:type="dxa"/>
            <w:shd w:val="pct25" w:color="auto" w:fill="FFFFFF"/>
            <w:vAlign w:val="center"/>
          </w:tcPr>
          <w:p w14:paraId="6C57ACC8" w14:textId="77777777" w:rsidR="00265BE3" w:rsidRDefault="00265BE3">
            <w:pPr>
              <w:keepNext/>
              <w:keepLines/>
            </w:pPr>
          </w:p>
        </w:tc>
        <w:tc>
          <w:tcPr>
            <w:tcW w:w="3544" w:type="dxa"/>
            <w:vAlign w:val="center"/>
          </w:tcPr>
          <w:p w14:paraId="7A8C6040" w14:textId="77777777" w:rsidR="00265BE3" w:rsidRDefault="00265BE3">
            <w:pPr>
              <w:keepNext/>
              <w:keepLines/>
            </w:pPr>
          </w:p>
        </w:tc>
      </w:tr>
      <w:tr w:rsidR="00265BE3" w14:paraId="6C768F7F" w14:textId="77777777">
        <w:trPr>
          <w:trHeight w:val="600"/>
        </w:trPr>
        <w:tc>
          <w:tcPr>
            <w:tcW w:w="2409" w:type="dxa"/>
            <w:vAlign w:val="center"/>
          </w:tcPr>
          <w:p w14:paraId="46E2F9C0" w14:textId="77777777" w:rsidR="00265BE3" w:rsidRDefault="00265BE3">
            <w:pPr>
              <w:keepNext/>
              <w:keepLines/>
            </w:pPr>
            <w:r>
              <w:t>Compensation Type</w:t>
            </w:r>
          </w:p>
        </w:tc>
        <w:tc>
          <w:tcPr>
            <w:tcW w:w="2552" w:type="dxa"/>
            <w:shd w:val="pct25" w:color="auto" w:fill="FFFFFF"/>
            <w:vAlign w:val="center"/>
          </w:tcPr>
          <w:p w14:paraId="0C941C16" w14:textId="77777777" w:rsidR="00265BE3" w:rsidRDefault="00265BE3">
            <w:pPr>
              <w:keepNext/>
              <w:keepLines/>
            </w:pPr>
          </w:p>
        </w:tc>
        <w:tc>
          <w:tcPr>
            <w:tcW w:w="3544" w:type="dxa"/>
            <w:vAlign w:val="center"/>
          </w:tcPr>
          <w:p w14:paraId="29062999" w14:textId="77777777" w:rsidR="00265BE3" w:rsidRDefault="00265BE3">
            <w:pPr>
              <w:keepNext/>
              <w:keepLines/>
            </w:pPr>
          </w:p>
        </w:tc>
      </w:tr>
      <w:tr w:rsidR="00265BE3" w14:paraId="5191CA70" w14:textId="77777777">
        <w:trPr>
          <w:trHeight w:val="600"/>
        </w:trPr>
        <w:tc>
          <w:tcPr>
            <w:tcW w:w="2409" w:type="dxa"/>
            <w:vAlign w:val="center"/>
          </w:tcPr>
          <w:p w14:paraId="1B6BEED4" w14:textId="77777777" w:rsidR="00265BE3" w:rsidRDefault="00265BE3">
            <w:pPr>
              <w:keepNext/>
              <w:keepLines/>
            </w:pPr>
            <w:r>
              <w:t>Connection Voltage</w:t>
            </w:r>
          </w:p>
        </w:tc>
        <w:tc>
          <w:tcPr>
            <w:tcW w:w="2552" w:type="dxa"/>
            <w:shd w:val="pct25" w:color="auto" w:fill="FFFFFF"/>
            <w:vAlign w:val="center"/>
          </w:tcPr>
          <w:p w14:paraId="16B5FFE1" w14:textId="77777777" w:rsidR="00265BE3" w:rsidRDefault="00265BE3">
            <w:pPr>
              <w:keepNext/>
              <w:keepLines/>
            </w:pPr>
          </w:p>
        </w:tc>
        <w:tc>
          <w:tcPr>
            <w:tcW w:w="3544" w:type="dxa"/>
            <w:vAlign w:val="center"/>
          </w:tcPr>
          <w:p w14:paraId="5F260B71" w14:textId="77777777" w:rsidR="00265BE3" w:rsidRDefault="00265BE3">
            <w:pPr>
              <w:keepNext/>
              <w:keepLines/>
            </w:pPr>
          </w:p>
        </w:tc>
      </w:tr>
      <w:tr w:rsidR="00265BE3" w14:paraId="0FA1D663" w14:textId="77777777">
        <w:trPr>
          <w:trHeight w:val="600"/>
        </w:trPr>
        <w:tc>
          <w:tcPr>
            <w:tcW w:w="2409" w:type="dxa"/>
            <w:vAlign w:val="center"/>
          </w:tcPr>
          <w:p w14:paraId="6110031A" w14:textId="77777777" w:rsidR="00265BE3" w:rsidRDefault="00265BE3">
            <w:pPr>
              <w:keepNext/>
              <w:keepLines/>
            </w:pPr>
            <w:r>
              <w:t>Addition/deletion/change</w:t>
            </w:r>
          </w:p>
        </w:tc>
        <w:tc>
          <w:tcPr>
            <w:tcW w:w="2552" w:type="dxa"/>
            <w:shd w:val="pct25" w:color="auto" w:fill="FFFFFF"/>
            <w:vAlign w:val="center"/>
          </w:tcPr>
          <w:p w14:paraId="3E53E32C" w14:textId="77777777" w:rsidR="00265BE3" w:rsidRDefault="00265BE3">
            <w:pPr>
              <w:keepNext/>
              <w:keepLines/>
              <w:rPr>
                <w:sz w:val="24"/>
              </w:rPr>
            </w:pPr>
          </w:p>
        </w:tc>
        <w:tc>
          <w:tcPr>
            <w:tcW w:w="3544" w:type="dxa"/>
            <w:vAlign w:val="center"/>
          </w:tcPr>
          <w:p w14:paraId="333EE9F3" w14:textId="77777777" w:rsidR="00265BE3" w:rsidRDefault="00265BE3">
            <w:pPr>
              <w:keepNext/>
              <w:keepLines/>
              <w:rPr>
                <w:sz w:val="24"/>
              </w:rPr>
            </w:pPr>
          </w:p>
        </w:tc>
      </w:tr>
      <w:tr w:rsidR="00265BE3" w14:paraId="11FC5FF2" w14:textId="77777777">
        <w:trPr>
          <w:trHeight w:val="600"/>
        </w:trPr>
        <w:tc>
          <w:tcPr>
            <w:tcW w:w="2409" w:type="dxa"/>
            <w:vAlign w:val="center"/>
          </w:tcPr>
          <w:p w14:paraId="4EAA55E7" w14:textId="77777777" w:rsidR="00265BE3" w:rsidRDefault="00265BE3">
            <w:pPr>
              <w:keepNext/>
              <w:keepLines/>
            </w:pPr>
            <w:r>
              <w:t>Submitted By</w:t>
            </w:r>
          </w:p>
        </w:tc>
        <w:tc>
          <w:tcPr>
            <w:tcW w:w="2552" w:type="dxa"/>
            <w:shd w:val="pct25" w:color="auto" w:fill="FFFFFF"/>
            <w:vAlign w:val="center"/>
          </w:tcPr>
          <w:p w14:paraId="77AE52C2" w14:textId="77777777" w:rsidR="00265BE3" w:rsidRDefault="00265BE3">
            <w:pPr>
              <w:keepNext/>
              <w:keepLines/>
            </w:pPr>
          </w:p>
        </w:tc>
        <w:tc>
          <w:tcPr>
            <w:tcW w:w="3544" w:type="dxa"/>
            <w:vAlign w:val="center"/>
          </w:tcPr>
          <w:p w14:paraId="75A9E67E" w14:textId="77777777" w:rsidR="00265BE3" w:rsidRDefault="00265BE3">
            <w:pPr>
              <w:keepNext/>
              <w:keepLines/>
            </w:pPr>
          </w:p>
        </w:tc>
      </w:tr>
      <w:tr w:rsidR="00265BE3" w14:paraId="45919709" w14:textId="77777777">
        <w:trPr>
          <w:trHeight w:val="600"/>
        </w:trPr>
        <w:tc>
          <w:tcPr>
            <w:tcW w:w="2409" w:type="dxa"/>
            <w:vAlign w:val="center"/>
          </w:tcPr>
          <w:p w14:paraId="19F9773F" w14:textId="77777777" w:rsidR="00265BE3" w:rsidRDefault="00265BE3">
            <w:pPr>
              <w:keepNext/>
              <w:keepLines/>
            </w:pPr>
            <w:r>
              <w:t>Submitted On</w:t>
            </w:r>
          </w:p>
        </w:tc>
        <w:tc>
          <w:tcPr>
            <w:tcW w:w="2552" w:type="dxa"/>
            <w:shd w:val="pct25" w:color="auto" w:fill="FFFFFF"/>
            <w:vAlign w:val="center"/>
          </w:tcPr>
          <w:p w14:paraId="1260656F" w14:textId="77777777" w:rsidR="00265BE3" w:rsidRDefault="00265BE3">
            <w:pPr>
              <w:keepNext/>
              <w:keepLines/>
            </w:pPr>
          </w:p>
        </w:tc>
        <w:tc>
          <w:tcPr>
            <w:tcW w:w="3544" w:type="dxa"/>
            <w:vAlign w:val="center"/>
          </w:tcPr>
          <w:p w14:paraId="172019FC" w14:textId="77777777" w:rsidR="00265BE3" w:rsidRDefault="00265BE3">
            <w:pPr>
              <w:keepNext/>
              <w:keepLines/>
            </w:pPr>
          </w:p>
        </w:tc>
      </w:tr>
      <w:tr w:rsidR="00265BE3" w14:paraId="5D99B4D6" w14:textId="77777777">
        <w:trPr>
          <w:trHeight w:val="600"/>
        </w:trPr>
        <w:tc>
          <w:tcPr>
            <w:tcW w:w="2409" w:type="dxa"/>
            <w:vAlign w:val="center"/>
          </w:tcPr>
          <w:p w14:paraId="7D5C20D6" w14:textId="77777777" w:rsidR="00265BE3" w:rsidRDefault="00265BE3">
            <w:pPr>
              <w:keepNext/>
              <w:keepLines/>
            </w:pPr>
            <w:r>
              <w:t>Applicable From</w:t>
            </w:r>
          </w:p>
        </w:tc>
        <w:tc>
          <w:tcPr>
            <w:tcW w:w="2552" w:type="dxa"/>
            <w:shd w:val="pct25" w:color="auto" w:fill="FFFFFF"/>
            <w:vAlign w:val="center"/>
          </w:tcPr>
          <w:p w14:paraId="5264B983" w14:textId="77777777" w:rsidR="00265BE3" w:rsidRDefault="00265BE3">
            <w:pPr>
              <w:keepNext/>
              <w:keepLines/>
            </w:pPr>
          </w:p>
        </w:tc>
        <w:tc>
          <w:tcPr>
            <w:tcW w:w="3544" w:type="dxa"/>
            <w:vAlign w:val="center"/>
          </w:tcPr>
          <w:p w14:paraId="7D2DB585" w14:textId="77777777" w:rsidR="00265BE3" w:rsidRDefault="00265BE3">
            <w:pPr>
              <w:keepNext/>
              <w:keepLines/>
            </w:pPr>
          </w:p>
        </w:tc>
      </w:tr>
      <w:tr w:rsidR="00265BE3" w14:paraId="6226D88D" w14:textId="77777777">
        <w:trPr>
          <w:trHeight w:val="600"/>
        </w:trPr>
        <w:tc>
          <w:tcPr>
            <w:tcW w:w="2409" w:type="dxa"/>
            <w:vAlign w:val="center"/>
          </w:tcPr>
          <w:p w14:paraId="6CBB69CE" w14:textId="730380A3" w:rsidR="00265BE3" w:rsidRDefault="00265BE3" w:rsidP="00C9445F">
            <w:pPr>
              <w:keepNext/>
              <w:keepLines/>
            </w:pPr>
            <w:r>
              <w:t>Applicable T</w:t>
            </w:r>
            <w:r w:rsidR="00C9445F">
              <w:t>o</w:t>
            </w:r>
          </w:p>
        </w:tc>
        <w:tc>
          <w:tcPr>
            <w:tcW w:w="2552" w:type="dxa"/>
            <w:shd w:val="pct25" w:color="auto" w:fill="FFFFFF"/>
            <w:vAlign w:val="center"/>
          </w:tcPr>
          <w:p w14:paraId="6CD6EB89" w14:textId="77777777" w:rsidR="00265BE3" w:rsidRDefault="00265BE3">
            <w:pPr>
              <w:keepNext/>
              <w:keepLines/>
            </w:pPr>
          </w:p>
        </w:tc>
        <w:tc>
          <w:tcPr>
            <w:tcW w:w="3544" w:type="dxa"/>
            <w:vAlign w:val="center"/>
          </w:tcPr>
          <w:p w14:paraId="0C16CF99" w14:textId="77777777" w:rsidR="00265BE3" w:rsidRDefault="00265BE3">
            <w:pPr>
              <w:keepNext/>
              <w:keepLines/>
            </w:pPr>
            <w:r>
              <w:t>May be left blank</w:t>
            </w:r>
          </w:p>
        </w:tc>
      </w:tr>
    </w:tbl>
    <w:p w14:paraId="074E8D5E" w14:textId="77777777" w:rsidR="00265BE3" w:rsidRPr="00FC7628" w:rsidRDefault="00265BE3" w:rsidP="00FC7628">
      <w:pPr>
        <w:keepNext/>
        <w:keepLines/>
      </w:pPr>
    </w:p>
    <w:p w14:paraId="6B91F117" w14:textId="686AD07E" w:rsidR="00265BE3" w:rsidRDefault="00265BE3" w:rsidP="00FC7628">
      <w:pPr>
        <w:keepNext/>
        <w:keepLines/>
      </w:pPr>
      <w:r>
        <w:t>Shaded cells to be supplied by TO.</w:t>
      </w:r>
      <w:r>
        <w:rPr>
          <w:sz w:val="24"/>
        </w:rPr>
        <w:br w:type="page"/>
      </w:r>
      <w:r>
        <w:t>Request for addition</w:t>
      </w:r>
      <w:r w:rsidR="00EC4F54">
        <w:t xml:space="preserve"> </w:t>
      </w:r>
      <w:r>
        <w:t>/</w:t>
      </w:r>
      <w:r w:rsidR="00EC4F54">
        <w:t xml:space="preserve"> </w:t>
      </w:r>
      <w:r>
        <w:t>deletion /</w:t>
      </w:r>
      <w:r w:rsidR="00EC4F54">
        <w:t xml:space="preserve"> </w:t>
      </w:r>
      <w:r>
        <w:t>change to Transformers Lookup Table</w:t>
      </w:r>
    </w:p>
    <w:p w14:paraId="58DAE40F" w14:textId="77777777" w:rsidR="00265BE3" w:rsidRDefault="00265BE3">
      <w:pPr>
        <w:pStyle w:val="Left063"/>
        <w:keepNext/>
        <w:keepLines/>
        <w:rPr>
          <w:sz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68BCBB05" w14:textId="77777777">
        <w:tc>
          <w:tcPr>
            <w:tcW w:w="2409" w:type="dxa"/>
          </w:tcPr>
          <w:p w14:paraId="606BF215" w14:textId="77777777" w:rsidR="00265BE3" w:rsidRDefault="00265BE3">
            <w:pPr>
              <w:keepNext/>
              <w:keepLines/>
              <w:jc w:val="center"/>
              <w:rPr>
                <w:b/>
                <w:sz w:val="24"/>
              </w:rPr>
            </w:pPr>
            <w:r>
              <w:rPr>
                <w:b/>
                <w:sz w:val="24"/>
              </w:rPr>
              <w:t>Field</w:t>
            </w:r>
          </w:p>
        </w:tc>
        <w:tc>
          <w:tcPr>
            <w:tcW w:w="2552" w:type="dxa"/>
            <w:tcBorders>
              <w:bottom w:val="nil"/>
            </w:tcBorders>
          </w:tcPr>
          <w:p w14:paraId="2832F948" w14:textId="77777777" w:rsidR="00265BE3" w:rsidRDefault="00265BE3">
            <w:pPr>
              <w:keepNext/>
              <w:keepLines/>
              <w:jc w:val="center"/>
              <w:rPr>
                <w:b/>
                <w:sz w:val="24"/>
              </w:rPr>
            </w:pPr>
            <w:r>
              <w:rPr>
                <w:b/>
                <w:sz w:val="24"/>
              </w:rPr>
              <w:t>Value</w:t>
            </w:r>
          </w:p>
        </w:tc>
        <w:tc>
          <w:tcPr>
            <w:tcW w:w="3544" w:type="dxa"/>
          </w:tcPr>
          <w:p w14:paraId="4691F6FA" w14:textId="77777777" w:rsidR="00265BE3" w:rsidRDefault="00265BE3">
            <w:pPr>
              <w:keepNext/>
              <w:keepLines/>
              <w:jc w:val="center"/>
              <w:rPr>
                <w:b/>
                <w:sz w:val="24"/>
              </w:rPr>
            </w:pPr>
            <w:r>
              <w:rPr>
                <w:b/>
                <w:sz w:val="24"/>
              </w:rPr>
              <w:t>Description</w:t>
            </w:r>
          </w:p>
        </w:tc>
      </w:tr>
      <w:tr w:rsidR="00265BE3" w14:paraId="53EFB58E" w14:textId="77777777">
        <w:trPr>
          <w:trHeight w:val="600"/>
        </w:trPr>
        <w:tc>
          <w:tcPr>
            <w:tcW w:w="2409" w:type="dxa"/>
            <w:vAlign w:val="center"/>
          </w:tcPr>
          <w:p w14:paraId="2B5FA5BB" w14:textId="77777777" w:rsidR="00265BE3" w:rsidRDefault="00265BE3">
            <w:pPr>
              <w:keepNext/>
              <w:keepLines/>
            </w:pPr>
            <w:r>
              <w:t>Owner</w:t>
            </w:r>
          </w:p>
        </w:tc>
        <w:tc>
          <w:tcPr>
            <w:tcW w:w="2552" w:type="dxa"/>
            <w:shd w:val="pct25" w:color="auto" w:fill="FFFFFF"/>
            <w:vAlign w:val="center"/>
          </w:tcPr>
          <w:p w14:paraId="0F65B487" w14:textId="77777777" w:rsidR="00265BE3" w:rsidRDefault="00265BE3">
            <w:pPr>
              <w:keepNext/>
              <w:keepLines/>
              <w:rPr>
                <w:sz w:val="24"/>
              </w:rPr>
            </w:pPr>
          </w:p>
        </w:tc>
        <w:tc>
          <w:tcPr>
            <w:tcW w:w="3544" w:type="dxa"/>
            <w:vAlign w:val="center"/>
          </w:tcPr>
          <w:p w14:paraId="4BCB5E5B" w14:textId="77777777" w:rsidR="00265BE3" w:rsidRDefault="00265BE3">
            <w:pPr>
              <w:pStyle w:val="Header"/>
              <w:keepNext/>
              <w:keepLines/>
              <w:tabs>
                <w:tab w:val="clear" w:pos="4153"/>
                <w:tab w:val="clear" w:pos="8306"/>
              </w:tabs>
            </w:pPr>
            <w:r>
              <w:t>Owning company short name</w:t>
            </w:r>
          </w:p>
        </w:tc>
      </w:tr>
      <w:tr w:rsidR="00265BE3" w14:paraId="63B4516D" w14:textId="77777777">
        <w:trPr>
          <w:trHeight w:val="600"/>
        </w:trPr>
        <w:tc>
          <w:tcPr>
            <w:tcW w:w="2409" w:type="dxa"/>
            <w:vAlign w:val="center"/>
          </w:tcPr>
          <w:p w14:paraId="2E14E307" w14:textId="77777777" w:rsidR="00265BE3" w:rsidRDefault="00265BE3">
            <w:pPr>
              <w:keepNext/>
              <w:keepLines/>
            </w:pPr>
            <w:r>
              <w:t>PSS/e Node 1</w:t>
            </w:r>
          </w:p>
        </w:tc>
        <w:tc>
          <w:tcPr>
            <w:tcW w:w="2552" w:type="dxa"/>
            <w:shd w:val="pct25" w:color="auto" w:fill="FFFFFF"/>
            <w:vAlign w:val="center"/>
          </w:tcPr>
          <w:p w14:paraId="7256403B" w14:textId="77777777" w:rsidR="00265BE3" w:rsidRDefault="00265BE3">
            <w:pPr>
              <w:keepNext/>
              <w:keepLines/>
              <w:rPr>
                <w:sz w:val="24"/>
              </w:rPr>
            </w:pPr>
          </w:p>
        </w:tc>
        <w:tc>
          <w:tcPr>
            <w:tcW w:w="3544" w:type="dxa"/>
            <w:vAlign w:val="center"/>
          </w:tcPr>
          <w:p w14:paraId="71EB1C94" w14:textId="77777777" w:rsidR="00265BE3" w:rsidRDefault="00265BE3">
            <w:pPr>
              <w:keepNext/>
              <w:keepLines/>
              <w:rPr>
                <w:sz w:val="24"/>
              </w:rPr>
            </w:pPr>
          </w:p>
        </w:tc>
      </w:tr>
      <w:tr w:rsidR="00265BE3" w14:paraId="2170F24E" w14:textId="77777777">
        <w:trPr>
          <w:trHeight w:val="600"/>
        </w:trPr>
        <w:tc>
          <w:tcPr>
            <w:tcW w:w="2409" w:type="dxa"/>
            <w:vAlign w:val="center"/>
          </w:tcPr>
          <w:p w14:paraId="17A49F96" w14:textId="77777777" w:rsidR="00265BE3" w:rsidRDefault="00265BE3">
            <w:pPr>
              <w:keepNext/>
              <w:keepLines/>
            </w:pPr>
            <w:r>
              <w:t>PSS/e Node 2</w:t>
            </w:r>
          </w:p>
        </w:tc>
        <w:tc>
          <w:tcPr>
            <w:tcW w:w="2552" w:type="dxa"/>
            <w:shd w:val="pct25" w:color="auto" w:fill="FFFFFF"/>
            <w:vAlign w:val="center"/>
          </w:tcPr>
          <w:p w14:paraId="218B00EE" w14:textId="77777777" w:rsidR="00265BE3" w:rsidRDefault="00265BE3">
            <w:pPr>
              <w:keepNext/>
              <w:keepLines/>
              <w:rPr>
                <w:sz w:val="24"/>
              </w:rPr>
            </w:pPr>
          </w:p>
        </w:tc>
        <w:tc>
          <w:tcPr>
            <w:tcW w:w="3544" w:type="dxa"/>
            <w:vAlign w:val="center"/>
          </w:tcPr>
          <w:p w14:paraId="6CAF7037" w14:textId="77777777" w:rsidR="00265BE3" w:rsidRDefault="00265BE3">
            <w:pPr>
              <w:keepNext/>
              <w:keepLines/>
              <w:rPr>
                <w:sz w:val="24"/>
              </w:rPr>
            </w:pPr>
          </w:p>
        </w:tc>
      </w:tr>
      <w:tr w:rsidR="00265BE3" w14:paraId="0F49F15E" w14:textId="77777777">
        <w:trPr>
          <w:trHeight w:val="600"/>
        </w:trPr>
        <w:tc>
          <w:tcPr>
            <w:tcW w:w="2409" w:type="dxa"/>
            <w:vAlign w:val="center"/>
          </w:tcPr>
          <w:p w14:paraId="050C6BA3" w14:textId="77777777" w:rsidR="00265BE3" w:rsidRDefault="00265BE3">
            <w:pPr>
              <w:keepNext/>
              <w:keepLines/>
            </w:pPr>
            <w:r>
              <w:t>PSS/e Node 3</w:t>
            </w:r>
          </w:p>
        </w:tc>
        <w:tc>
          <w:tcPr>
            <w:tcW w:w="2552" w:type="dxa"/>
            <w:shd w:val="pct25" w:color="auto" w:fill="FFFFFF"/>
            <w:vAlign w:val="center"/>
          </w:tcPr>
          <w:p w14:paraId="488A02C3" w14:textId="77777777" w:rsidR="00265BE3" w:rsidRDefault="00265BE3">
            <w:pPr>
              <w:keepNext/>
              <w:keepLines/>
              <w:rPr>
                <w:sz w:val="24"/>
              </w:rPr>
            </w:pPr>
          </w:p>
        </w:tc>
        <w:tc>
          <w:tcPr>
            <w:tcW w:w="3544" w:type="dxa"/>
            <w:vAlign w:val="center"/>
          </w:tcPr>
          <w:p w14:paraId="7198D5AB" w14:textId="77777777" w:rsidR="00265BE3" w:rsidRDefault="00265BE3">
            <w:pPr>
              <w:pStyle w:val="Heading4"/>
              <w:keepLines/>
              <w:numPr>
                <w:ilvl w:val="0"/>
                <w:numId w:val="0"/>
              </w:numPr>
            </w:pPr>
            <w:r>
              <w:t>May be left blank</w:t>
            </w:r>
          </w:p>
        </w:tc>
      </w:tr>
      <w:tr w:rsidR="00265BE3" w14:paraId="7A5496DC" w14:textId="77777777">
        <w:trPr>
          <w:trHeight w:val="600"/>
        </w:trPr>
        <w:tc>
          <w:tcPr>
            <w:tcW w:w="2409" w:type="dxa"/>
            <w:vAlign w:val="center"/>
          </w:tcPr>
          <w:p w14:paraId="22BD5A5F" w14:textId="77777777" w:rsidR="00265BE3" w:rsidRDefault="00265BE3">
            <w:pPr>
              <w:keepNext/>
              <w:keepLines/>
            </w:pPr>
            <w:r>
              <w:t>PSS/e Circuit Number</w:t>
            </w:r>
          </w:p>
        </w:tc>
        <w:tc>
          <w:tcPr>
            <w:tcW w:w="2552" w:type="dxa"/>
            <w:shd w:val="pct25" w:color="auto" w:fill="FFFFFF"/>
            <w:vAlign w:val="center"/>
          </w:tcPr>
          <w:p w14:paraId="5540C354" w14:textId="77777777" w:rsidR="00265BE3" w:rsidRDefault="00265BE3">
            <w:pPr>
              <w:keepNext/>
              <w:keepLines/>
              <w:rPr>
                <w:sz w:val="24"/>
              </w:rPr>
            </w:pPr>
          </w:p>
        </w:tc>
        <w:tc>
          <w:tcPr>
            <w:tcW w:w="3544" w:type="dxa"/>
            <w:vAlign w:val="center"/>
          </w:tcPr>
          <w:p w14:paraId="30925F09" w14:textId="77777777" w:rsidR="00265BE3" w:rsidRDefault="00265BE3">
            <w:pPr>
              <w:pStyle w:val="Heading1"/>
              <w:keepLines/>
              <w:numPr>
                <w:ilvl w:val="0"/>
                <w:numId w:val="0"/>
              </w:numPr>
            </w:pPr>
          </w:p>
        </w:tc>
      </w:tr>
      <w:tr w:rsidR="00265BE3" w14:paraId="2889D894" w14:textId="77777777">
        <w:trPr>
          <w:trHeight w:val="600"/>
        </w:trPr>
        <w:tc>
          <w:tcPr>
            <w:tcW w:w="2409" w:type="dxa"/>
            <w:vAlign w:val="center"/>
          </w:tcPr>
          <w:p w14:paraId="1A2C77C6" w14:textId="77777777" w:rsidR="00265BE3" w:rsidRDefault="00265BE3">
            <w:pPr>
              <w:keepNext/>
              <w:keepLines/>
            </w:pPr>
            <w:r>
              <w:t>GBSO HV Node</w:t>
            </w:r>
          </w:p>
        </w:tc>
        <w:tc>
          <w:tcPr>
            <w:tcW w:w="2552" w:type="dxa"/>
            <w:vAlign w:val="center"/>
          </w:tcPr>
          <w:p w14:paraId="36FBB887" w14:textId="77777777" w:rsidR="00265BE3" w:rsidRDefault="00265BE3">
            <w:pPr>
              <w:keepNext/>
              <w:keepLines/>
              <w:rPr>
                <w:sz w:val="24"/>
              </w:rPr>
            </w:pPr>
          </w:p>
        </w:tc>
        <w:tc>
          <w:tcPr>
            <w:tcW w:w="3544" w:type="dxa"/>
            <w:vAlign w:val="center"/>
          </w:tcPr>
          <w:p w14:paraId="71E2E576" w14:textId="77777777" w:rsidR="00265BE3" w:rsidRDefault="00265BE3">
            <w:pPr>
              <w:keepNext/>
              <w:keepLines/>
              <w:rPr>
                <w:sz w:val="24"/>
              </w:rPr>
            </w:pPr>
          </w:p>
        </w:tc>
      </w:tr>
      <w:tr w:rsidR="00265BE3" w14:paraId="59C3AAB2" w14:textId="77777777">
        <w:trPr>
          <w:trHeight w:val="600"/>
        </w:trPr>
        <w:tc>
          <w:tcPr>
            <w:tcW w:w="2409" w:type="dxa"/>
            <w:vAlign w:val="center"/>
          </w:tcPr>
          <w:p w14:paraId="4B467138" w14:textId="77777777" w:rsidR="00265BE3" w:rsidRDefault="00265BE3">
            <w:pPr>
              <w:keepNext/>
              <w:keepLines/>
            </w:pPr>
            <w:r>
              <w:t>GBSO LV Node</w:t>
            </w:r>
          </w:p>
        </w:tc>
        <w:tc>
          <w:tcPr>
            <w:tcW w:w="2552" w:type="dxa"/>
            <w:vAlign w:val="center"/>
          </w:tcPr>
          <w:p w14:paraId="687247CF" w14:textId="77777777" w:rsidR="00265BE3" w:rsidRDefault="00265BE3">
            <w:pPr>
              <w:keepNext/>
              <w:keepLines/>
              <w:rPr>
                <w:sz w:val="24"/>
              </w:rPr>
            </w:pPr>
          </w:p>
        </w:tc>
        <w:tc>
          <w:tcPr>
            <w:tcW w:w="3544" w:type="dxa"/>
            <w:vAlign w:val="center"/>
          </w:tcPr>
          <w:p w14:paraId="0339C192" w14:textId="77777777" w:rsidR="00265BE3" w:rsidRDefault="00265BE3">
            <w:pPr>
              <w:keepNext/>
              <w:keepLines/>
              <w:rPr>
                <w:sz w:val="24"/>
              </w:rPr>
            </w:pPr>
          </w:p>
        </w:tc>
      </w:tr>
      <w:tr w:rsidR="00265BE3" w14:paraId="5B48C551" w14:textId="77777777">
        <w:trPr>
          <w:trHeight w:val="600"/>
        </w:trPr>
        <w:tc>
          <w:tcPr>
            <w:tcW w:w="2409" w:type="dxa"/>
            <w:vAlign w:val="center"/>
          </w:tcPr>
          <w:p w14:paraId="42785265" w14:textId="77777777" w:rsidR="00265BE3" w:rsidRDefault="00265BE3">
            <w:pPr>
              <w:keepNext/>
              <w:keepLines/>
            </w:pPr>
            <w:r>
              <w:t>GBSO Tertiary Node</w:t>
            </w:r>
          </w:p>
        </w:tc>
        <w:tc>
          <w:tcPr>
            <w:tcW w:w="2552" w:type="dxa"/>
            <w:vAlign w:val="center"/>
          </w:tcPr>
          <w:p w14:paraId="1CFDD478" w14:textId="77777777" w:rsidR="00265BE3" w:rsidRDefault="00265BE3">
            <w:pPr>
              <w:keepNext/>
              <w:keepLines/>
              <w:rPr>
                <w:sz w:val="24"/>
              </w:rPr>
            </w:pPr>
          </w:p>
        </w:tc>
        <w:tc>
          <w:tcPr>
            <w:tcW w:w="3544" w:type="dxa"/>
            <w:vAlign w:val="center"/>
          </w:tcPr>
          <w:p w14:paraId="50CCC906" w14:textId="77777777" w:rsidR="00265BE3" w:rsidRDefault="00265BE3">
            <w:pPr>
              <w:keepNext/>
              <w:keepLines/>
              <w:rPr>
                <w:sz w:val="24"/>
              </w:rPr>
            </w:pPr>
          </w:p>
        </w:tc>
      </w:tr>
      <w:tr w:rsidR="00265BE3" w14:paraId="23A58842" w14:textId="77777777">
        <w:trPr>
          <w:trHeight w:val="600"/>
        </w:trPr>
        <w:tc>
          <w:tcPr>
            <w:tcW w:w="2409" w:type="dxa"/>
            <w:vAlign w:val="center"/>
          </w:tcPr>
          <w:p w14:paraId="11C6A1F9" w14:textId="77777777" w:rsidR="00265BE3" w:rsidRDefault="00265BE3">
            <w:pPr>
              <w:keepNext/>
              <w:keepLines/>
            </w:pPr>
            <w:r>
              <w:t>GBSO SGT Number</w:t>
            </w:r>
          </w:p>
        </w:tc>
        <w:tc>
          <w:tcPr>
            <w:tcW w:w="2552" w:type="dxa"/>
            <w:vAlign w:val="center"/>
          </w:tcPr>
          <w:p w14:paraId="0C40965E" w14:textId="77777777" w:rsidR="00265BE3" w:rsidRDefault="00265BE3">
            <w:pPr>
              <w:keepNext/>
              <w:keepLines/>
              <w:rPr>
                <w:sz w:val="24"/>
              </w:rPr>
            </w:pPr>
          </w:p>
        </w:tc>
        <w:tc>
          <w:tcPr>
            <w:tcW w:w="3544" w:type="dxa"/>
            <w:vAlign w:val="center"/>
          </w:tcPr>
          <w:p w14:paraId="24D53D83" w14:textId="77777777" w:rsidR="00265BE3" w:rsidRDefault="00265BE3">
            <w:pPr>
              <w:keepNext/>
              <w:keepLines/>
              <w:rPr>
                <w:sz w:val="24"/>
              </w:rPr>
            </w:pPr>
          </w:p>
        </w:tc>
      </w:tr>
      <w:tr w:rsidR="00265BE3" w14:paraId="383B7BC3" w14:textId="77777777">
        <w:trPr>
          <w:trHeight w:val="600"/>
        </w:trPr>
        <w:tc>
          <w:tcPr>
            <w:tcW w:w="2409" w:type="dxa"/>
            <w:vAlign w:val="center"/>
          </w:tcPr>
          <w:p w14:paraId="20691243" w14:textId="77777777" w:rsidR="00265BE3" w:rsidRDefault="00265BE3">
            <w:pPr>
              <w:keepNext/>
              <w:keepLines/>
            </w:pPr>
            <w:r>
              <w:t>GBSO Circuit Reference</w:t>
            </w:r>
          </w:p>
        </w:tc>
        <w:tc>
          <w:tcPr>
            <w:tcW w:w="2552" w:type="dxa"/>
            <w:vAlign w:val="center"/>
          </w:tcPr>
          <w:p w14:paraId="79EE5659" w14:textId="77777777" w:rsidR="00265BE3" w:rsidRDefault="00265BE3">
            <w:pPr>
              <w:keepNext/>
              <w:keepLines/>
              <w:rPr>
                <w:sz w:val="24"/>
              </w:rPr>
            </w:pPr>
          </w:p>
        </w:tc>
        <w:tc>
          <w:tcPr>
            <w:tcW w:w="3544" w:type="dxa"/>
            <w:vAlign w:val="center"/>
          </w:tcPr>
          <w:p w14:paraId="47739582" w14:textId="77777777" w:rsidR="00265BE3" w:rsidRDefault="00265BE3">
            <w:pPr>
              <w:keepNext/>
              <w:keepLines/>
              <w:rPr>
                <w:sz w:val="24"/>
              </w:rPr>
            </w:pPr>
          </w:p>
        </w:tc>
      </w:tr>
      <w:tr w:rsidR="00265BE3" w14:paraId="4FC0799F" w14:textId="77777777">
        <w:trPr>
          <w:trHeight w:val="600"/>
        </w:trPr>
        <w:tc>
          <w:tcPr>
            <w:tcW w:w="2409" w:type="dxa"/>
            <w:vAlign w:val="center"/>
          </w:tcPr>
          <w:p w14:paraId="5D07B204" w14:textId="77777777" w:rsidR="00265BE3" w:rsidRDefault="00265BE3">
            <w:pPr>
              <w:keepNext/>
              <w:keepLines/>
            </w:pPr>
            <w:r>
              <w:t>Addition/deletion/change</w:t>
            </w:r>
          </w:p>
        </w:tc>
        <w:tc>
          <w:tcPr>
            <w:tcW w:w="2552" w:type="dxa"/>
            <w:tcBorders>
              <w:bottom w:val="nil"/>
            </w:tcBorders>
            <w:vAlign w:val="center"/>
          </w:tcPr>
          <w:p w14:paraId="0B453CEA" w14:textId="77777777" w:rsidR="00265BE3" w:rsidRDefault="00265BE3">
            <w:pPr>
              <w:keepNext/>
              <w:keepLines/>
              <w:rPr>
                <w:sz w:val="24"/>
              </w:rPr>
            </w:pPr>
          </w:p>
        </w:tc>
        <w:tc>
          <w:tcPr>
            <w:tcW w:w="3544" w:type="dxa"/>
            <w:vAlign w:val="center"/>
          </w:tcPr>
          <w:p w14:paraId="7A3EA157" w14:textId="77777777" w:rsidR="00265BE3" w:rsidRDefault="00265BE3">
            <w:pPr>
              <w:keepNext/>
              <w:keepLines/>
              <w:rPr>
                <w:sz w:val="24"/>
              </w:rPr>
            </w:pPr>
          </w:p>
        </w:tc>
      </w:tr>
      <w:tr w:rsidR="00265BE3" w14:paraId="50D7E5F4" w14:textId="77777777">
        <w:trPr>
          <w:trHeight w:val="600"/>
        </w:trPr>
        <w:tc>
          <w:tcPr>
            <w:tcW w:w="2409" w:type="dxa"/>
            <w:vAlign w:val="center"/>
          </w:tcPr>
          <w:p w14:paraId="26069BB6" w14:textId="77777777" w:rsidR="00265BE3" w:rsidRDefault="00265BE3">
            <w:pPr>
              <w:keepNext/>
              <w:keepLines/>
            </w:pPr>
            <w:r>
              <w:t>Submitted By</w:t>
            </w:r>
          </w:p>
        </w:tc>
        <w:tc>
          <w:tcPr>
            <w:tcW w:w="2552" w:type="dxa"/>
            <w:shd w:val="pct25" w:color="auto" w:fill="FFFFFF"/>
            <w:vAlign w:val="center"/>
          </w:tcPr>
          <w:p w14:paraId="66904B83" w14:textId="77777777" w:rsidR="00265BE3" w:rsidRDefault="00265BE3">
            <w:pPr>
              <w:keepNext/>
              <w:keepLines/>
              <w:rPr>
                <w:sz w:val="24"/>
              </w:rPr>
            </w:pPr>
          </w:p>
        </w:tc>
        <w:tc>
          <w:tcPr>
            <w:tcW w:w="3544" w:type="dxa"/>
            <w:vAlign w:val="center"/>
          </w:tcPr>
          <w:p w14:paraId="48ADDBD9" w14:textId="77777777" w:rsidR="00265BE3" w:rsidRDefault="00265BE3">
            <w:pPr>
              <w:keepNext/>
              <w:keepLines/>
              <w:rPr>
                <w:sz w:val="24"/>
              </w:rPr>
            </w:pPr>
          </w:p>
        </w:tc>
      </w:tr>
      <w:tr w:rsidR="00265BE3" w14:paraId="0206E51E" w14:textId="77777777">
        <w:trPr>
          <w:trHeight w:val="600"/>
        </w:trPr>
        <w:tc>
          <w:tcPr>
            <w:tcW w:w="2409" w:type="dxa"/>
            <w:vAlign w:val="center"/>
          </w:tcPr>
          <w:p w14:paraId="059D9E7B" w14:textId="77777777" w:rsidR="00265BE3" w:rsidRDefault="00265BE3">
            <w:pPr>
              <w:keepNext/>
              <w:keepLines/>
            </w:pPr>
            <w:r>
              <w:t>Submitted On</w:t>
            </w:r>
          </w:p>
        </w:tc>
        <w:tc>
          <w:tcPr>
            <w:tcW w:w="2552" w:type="dxa"/>
            <w:shd w:val="pct25" w:color="auto" w:fill="FFFFFF"/>
            <w:vAlign w:val="center"/>
          </w:tcPr>
          <w:p w14:paraId="0AD58A30" w14:textId="77777777" w:rsidR="00265BE3" w:rsidRDefault="00265BE3">
            <w:pPr>
              <w:keepNext/>
              <w:keepLines/>
              <w:rPr>
                <w:sz w:val="24"/>
              </w:rPr>
            </w:pPr>
          </w:p>
        </w:tc>
        <w:tc>
          <w:tcPr>
            <w:tcW w:w="3544" w:type="dxa"/>
            <w:vAlign w:val="center"/>
          </w:tcPr>
          <w:p w14:paraId="3D22FB13" w14:textId="77777777" w:rsidR="00265BE3" w:rsidRDefault="00265BE3">
            <w:pPr>
              <w:keepNext/>
              <w:keepLines/>
              <w:rPr>
                <w:sz w:val="24"/>
              </w:rPr>
            </w:pPr>
          </w:p>
        </w:tc>
      </w:tr>
      <w:tr w:rsidR="00265BE3" w14:paraId="213E60B8" w14:textId="77777777">
        <w:trPr>
          <w:trHeight w:val="600"/>
        </w:trPr>
        <w:tc>
          <w:tcPr>
            <w:tcW w:w="2409" w:type="dxa"/>
            <w:vAlign w:val="center"/>
          </w:tcPr>
          <w:p w14:paraId="5D9061E0" w14:textId="77777777" w:rsidR="00265BE3" w:rsidRDefault="00265BE3">
            <w:pPr>
              <w:keepNext/>
              <w:keepLines/>
            </w:pPr>
            <w:r>
              <w:t>Applicable From</w:t>
            </w:r>
          </w:p>
        </w:tc>
        <w:tc>
          <w:tcPr>
            <w:tcW w:w="2552" w:type="dxa"/>
            <w:shd w:val="pct25" w:color="auto" w:fill="FFFFFF"/>
            <w:vAlign w:val="center"/>
          </w:tcPr>
          <w:p w14:paraId="0707AE24" w14:textId="77777777" w:rsidR="00265BE3" w:rsidRDefault="00265BE3">
            <w:pPr>
              <w:keepNext/>
              <w:keepLines/>
              <w:rPr>
                <w:sz w:val="24"/>
              </w:rPr>
            </w:pPr>
          </w:p>
        </w:tc>
        <w:tc>
          <w:tcPr>
            <w:tcW w:w="3544" w:type="dxa"/>
            <w:vAlign w:val="center"/>
          </w:tcPr>
          <w:p w14:paraId="4CB04470" w14:textId="77777777" w:rsidR="00265BE3" w:rsidRDefault="00265BE3">
            <w:pPr>
              <w:keepNext/>
              <w:keepLines/>
              <w:rPr>
                <w:sz w:val="24"/>
              </w:rPr>
            </w:pPr>
          </w:p>
        </w:tc>
      </w:tr>
      <w:tr w:rsidR="00265BE3" w14:paraId="1ADE8DF8" w14:textId="77777777">
        <w:trPr>
          <w:trHeight w:val="600"/>
        </w:trPr>
        <w:tc>
          <w:tcPr>
            <w:tcW w:w="2409" w:type="dxa"/>
            <w:vAlign w:val="center"/>
          </w:tcPr>
          <w:p w14:paraId="71113920" w14:textId="77777777" w:rsidR="00265BE3" w:rsidRDefault="00265BE3">
            <w:pPr>
              <w:keepNext/>
              <w:keepLines/>
            </w:pPr>
            <w:r>
              <w:t>Applicable To</w:t>
            </w:r>
          </w:p>
        </w:tc>
        <w:tc>
          <w:tcPr>
            <w:tcW w:w="2552" w:type="dxa"/>
            <w:shd w:val="pct25" w:color="auto" w:fill="FFFFFF"/>
            <w:vAlign w:val="center"/>
          </w:tcPr>
          <w:p w14:paraId="3CC96900" w14:textId="77777777" w:rsidR="00265BE3" w:rsidRDefault="00265BE3">
            <w:pPr>
              <w:keepNext/>
              <w:keepLines/>
              <w:rPr>
                <w:sz w:val="24"/>
              </w:rPr>
            </w:pPr>
          </w:p>
        </w:tc>
        <w:tc>
          <w:tcPr>
            <w:tcW w:w="3544" w:type="dxa"/>
            <w:vAlign w:val="center"/>
          </w:tcPr>
          <w:p w14:paraId="15CDFFE4" w14:textId="77777777" w:rsidR="00265BE3" w:rsidRDefault="00265BE3">
            <w:pPr>
              <w:pStyle w:val="Heading4"/>
              <w:keepLines/>
              <w:numPr>
                <w:ilvl w:val="0"/>
                <w:numId w:val="0"/>
              </w:numPr>
            </w:pPr>
            <w:r>
              <w:t>May be left blank</w:t>
            </w:r>
          </w:p>
        </w:tc>
      </w:tr>
    </w:tbl>
    <w:p w14:paraId="66F92926" w14:textId="77777777" w:rsidR="00265BE3" w:rsidRDefault="00265BE3">
      <w:pPr>
        <w:pStyle w:val="Left063"/>
        <w:keepNext/>
        <w:keepLines/>
      </w:pPr>
    </w:p>
    <w:p w14:paraId="7FAC90A2" w14:textId="64CD6589" w:rsidR="00265BE3" w:rsidRDefault="00265BE3" w:rsidP="00F03340">
      <w:pPr>
        <w:pStyle w:val="Left063"/>
        <w:keepNext/>
        <w:keepLines/>
        <w:ind w:left="0"/>
      </w:pPr>
      <w:r>
        <w:t>Shaded cells to be supplied by TO.</w:t>
      </w:r>
      <w:r>
        <w:br w:type="page"/>
        <w:t>Request for addition</w:t>
      </w:r>
      <w:r w:rsidR="00EC4F54">
        <w:t xml:space="preserve"> </w:t>
      </w:r>
      <w:r>
        <w:t>/</w:t>
      </w:r>
      <w:r w:rsidR="00EC4F54">
        <w:t xml:space="preserve"> </w:t>
      </w:r>
      <w:r>
        <w:t>deletion /</w:t>
      </w:r>
      <w:r w:rsidR="00EC4F54">
        <w:t xml:space="preserve"> </w:t>
      </w:r>
      <w:r>
        <w:t>change to Generation Lookup Table</w:t>
      </w:r>
    </w:p>
    <w:p w14:paraId="1A35A465" w14:textId="77777777" w:rsidR="00265BE3" w:rsidRDefault="00265BE3">
      <w:pPr>
        <w:pStyle w:val="Left063"/>
        <w:keepNext/>
        <w:keepLines/>
        <w:rPr>
          <w:sz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6DBD5302" w14:textId="77777777">
        <w:trPr>
          <w:trHeight w:val="488"/>
        </w:trPr>
        <w:tc>
          <w:tcPr>
            <w:tcW w:w="2409" w:type="dxa"/>
          </w:tcPr>
          <w:p w14:paraId="16F06ED1" w14:textId="77777777" w:rsidR="00265BE3" w:rsidRDefault="00265BE3">
            <w:pPr>
              <w:keepNext/>
              <w:keepLines/>
              <w:jc w:val="center"/>
              <w:rPr>
                <w:b/>
                <w:sz w:val="24"/>
              </w:rPr>
            </w:pPr>
            <w:r>
              <w:rPr>
                <w:b/>
                <w:sz w:val="24"/>
              </w:rPr>
              <w:t>Field</w:t>
            </w:r>
          </w:p>
        </w:tc>
        <w:tc>
          <w:tcPr>
            <w:tcW w:w="2552" w:type="dxa"/>
            <w:tcBorders>
              <w:bottom w:val="nil"/>
            </w:tcBorders>
          </w:tcPr>
          <w:p w14:paraId="20D7FD47" w14:textId="77777777" w:rsidR="00265BE3" w:rsidRDefault="00265BE3">
            <w:pPr>
              <w:keepNext/>
              <w:keepLines/>
              <w:jc w:val="center"/>
              <w:rPr>
                <w:b/>
                <w:sz w:val="24"/>
              </w:rPr>
            </w:pPr>
            <w:r>
              <w:rPr>
                <w:b/>
                <w:sz w:val="24"/>
              </w:rPr>
              <w:t>Value</w:t>
            </w:r>
          </w:p>
        </w:tc>
        <w:tc>
          <w:tcPr>
            <w:tcW w:w="3544" w:type="dxa"/>
          </w:tcPr>
          <w:p w14:paraId="191C4CDC" w14:textId="77777777" w:rsidR="00265BE3" w:rsidRDefault="00265BE3">
            <w:pPr>
              <w:keepNext/>
              <w:keepLines/>
              <w:jc w:val="center"/>
              <w:rPr>
                <w:b/>
                <w:sz w:val="24"/>
              </w:rPr>
            </w:pPr>
            <w:r>
              <w:rPr>
                <w:b/>
                <w:sz w:val="24"/>
              </w:rPr>
              <w:t>Description</w:t>
            </w:r>
          </w:p>
        </w:tc>
      </w:tr>
      <w:tr w:rsidR="00265BE3" w14:paraId="00FE730F" w14:textId="77777777">
        <w:trPr>
          <w:trHeight w:val="488"/>
        </w:trPr>
        <w:tc>
          <w:tcPr>
            <w:tcW w:w="2409" w:type="dxa"/>
            <w:vAlign w:val="center"/>
          </w:tcPr>
          <w:p w14:paraId="132671AF" w14:textId="77777777" w:rsidR="00265BE3" w:rsidRDefault="00265BE3">
            <w:pPr>
              <w:keepNext/>
              <w:keepLines/>
            </w:pPr>
            <w:r>
              <w:t>Owner</w:t>
            </w:r>
          </w:p>
        </w:tc>
        <w:tc>
          <w:tcPr>
            <w:tcW w:w="2552" w:type="dxa"/>
            <w:shd w:val="pct25" w:color="auto" w:fill="FFFFFF"/>
            <w:vAlign w:val="center"/>
          </w:tcPr>
          <w:p w14:paraId="44E40716" w14:textId="77777777" w:rsidR="00265BE3" w:rsidRDefault="00265BE3">
            <w:pPr>
              <w:keepNext/>
              <w:keepLines/>
            </w:pPr>
          </w:p>
        </w:tc>
        <w:tc>
          <w:tcPr>
            <w:tcW w:w="3544" w:type="dxa"/>
            <w:vAlign w:val="center"/>
          </w:tcPr>
          <w:p w14:paraId="7AF0BFE3" w14:textId="77777777" w:rsidR="00265BE3" w:rsidRDefault="00265BE3">
            <w:pPr>
              <w:keepNext/>
              <w:keepLines/>
            </w:pPr>
            <w:r>
              <w:t>Owning company short name</w:t>
            </w:r>
          </w:p>
        </w:tc>
      </w:tr>
      <w:tr w:rsidR="00265BE3" w14:paraId="1320BACF" w14:textId="77777777">
        <w:trPr>
          <w:trHeight w:val="488"/>
        </w:trPr>
        <w:tc>
          <w:tcPr>
            <w:tcW w:w="2409" w:type="dxa"/>
            <w:vAlign w:val="center"/>
          </w:tcPr>
          <w:p w14:paraId="3C90C936" w14:textId="77777777" w:rsidR="00265BE3" w:rsidRDefault="00265BE3">
            <w:pPr>
              <w:keepNext/>
              <w:keepLines/>
            </w:pPr>
            <w:r>
              <w:t>Power Station Name</w:t>
            </w:r>
          </w:p>
        </w:tc>
        <w:tc>
          <w:tcPr>
            <w:tcW w:w="2552" w:type="dxa"/>
            <w:shd w:val="pct25" w:color="auto" w:fill="FFFFFF"/>
            <w:vAlign w:val="center"/>
          </w:tcPr>
          <w:p w14:paraId="1983F064" w14:textId="77777777" w:rsidR="00265BE3" w:rsidRDefault="00265BE3">
            <w:pPr>
              <w:keepNext/>
              <w:keepLines/>
            </w:pPr>
          </w:p>
        </w:tc>
        <w:tc>
          <w:tcPr>
            <w:tcW w:w="3544" w:type="dxa"/>
            <w:vAlign w:val="center"/>
          </w:tcPr>
          <w:p w14:paraId="75A9EE1D" w14:textId="77777777" w:rsidR="00265BE3" w:rsidRDefault="00265BE3">
            <w:pPr>
              <w:keepNext/>
              <w:keepLines/>
            </w:pPr>
            <w:r>
              <w:t>Full long name</w:t>
            </w:r>
          </w:p>
        </w:tc>
      </w:tr>
      <w:tr w:rsidR="00265BE3" w14:paraId="7F97AA1F" w14:textId="77777777">
        <w:trPr>
          <w:trHeight w:val="488"/>
        </w:trPr>
        <w:tc>
          <w:tcPr>
            <w:tcW w:w="2409" w:type="dxa"/>
            <w:vAlign w:val="center"/>
          </w:tcPr>
          <w:p w14:paraId="69AB5CCE" w14:textId="77777777" w:rsidR="00265BE3" w:rsidRDefault="00265BE3">
            <w:pPr>
              <w:keepNext/>
              <w:keepLines/>
            </w:pPr>
            <w:r>
              <w:t>Unit Number</w:t>
            </w:r>
          </w:p>
        </w:tc>
        <w:tc>
          <w:tcPr>
            <w:tcW w:w="2552" w:type="dxa"/>
            <w:shd w:val="pct25" w:color="auto" w:fill="FFFFFF"/>
            <w:vAlign w:val="center"/>
          </w:tcPr>
          <w:p w14:paraId="6E144138" w14:textId="77777777" w:rsidR="00265BE3" w:rsidRDefault="00265BE3">
            <w:pPr>
              <w:keepNext/>
              <w:keepLines/>
            </w:pPr>
          </w:p>
        </w:tc>
        <w:tc>
          <w:tcPr>
            <w:tcW w:w="3544" w:type="dxa"/>
            <w:vAlign w:val="center"/>
          </w:tcPr>
          <w:p w14:paraId="1A170140" w14:textId="77777777" w:rsidR="00265BE3" w:rsidRDefault="00265BE3">
            <w:pPr>
              <w:keepNext/>
              <w:keepLines/>
            </w:pPr>
          </w:p>
        </w:tc>
      </w:tr>
      <w:tr w:rsidR="00265BE3" w14:paraId="67FDDF3A" w14:textId="77777777">
        <w:trPr>
          <w:trHeight w:val="488"/>
        </w:trPr>
        <w:tc>
          <w:tcPr>
            <w:tcW w:w="2409" w:type="dxa"/>
            <w:vAlign w:val="center"/>
          </w:tcPr>
          <w:p w14:paraId="7866581A" w14:textId="77777777" w:rsidR="00265BE3" w:rsidRDefault="00265BE3">
            <w:pPr>
              <w:keepNext/>
              <w:keepLines/>
            </w:pPr>
            <w:r>
              <w:t>Generator Unique ID (BMU_ID)</w:t>
            </w:r>
          </w:p>
        </w:tc>
        <w:tc>
          <w:tcPr>
            <w:tcW w:w="2552" w:type="dxa"/>
            <w:vAlign w:val="center"/>
          </w:tcPr>
          <w:p w14:paraId="094ECC6B" w14:textId="77777777" w:rsidR="00265BE3" w:rsidRDefault="00265BE3">
            <w:pPr>
              <w:keepNext/>
              <w:keepLines/>
            </w:pPr>
          </w:p>
        </w:tc>
        <w:tc>
          <w:tcPr>
            <w:tcW w:w="3544" w:type="dxa"/>
            <w:vAlign w:val="center"/>
          </w:tcPr>
          <w:p w14:paraId="2F04D8CC" w14:textId="77777777" w:rsidR="00265BE3" w:rsidRDefault="00265BE3">
            <w:pPr>
              <w:keepNext/>
              <w:keepLines/>
            </w:pPr>
          </w:p>
        </w:tc>
      </w:tr>
      <w:tr w:rsidR="00265BE3" w14:paraId="4B9D2CD6" w14:textId="77777777">
        <w:trPr>
          <w:trHeight w:val="488"/>
        </w:trPr>
        <w:tc>
          <w:tcPr>
            <w:tcW w:w="2409" w:type="dxa"/>
            <w:vAlign w:val="center"/>
          </w:tcPr>
          <w:p w14:paraId="11699B1A" w14:textId="77777777" w:rsidR="00265BE3" w:rsidRDefault="00265BE3">
            <w:pPr>
              <w:keepNext/>
              <w:keepLines/>
            </w:pPr>
            <w:r>
              <w:t>Plant Type</w:t>
            </w:r>
          </w:p>
        </w:tc>
        <w:tc>
          <w:tcPr>
            <w:tcW w:w="2552" w:type="dxa"/>
            <w:shd w:val="pct25" w:color="auto" w:fill="FFFFFF"/>
            <w:vAlign w:val="center"/>
          </w:tcPr>
          <w:p w14:paraId="1B6FDE8F" w14:textId="77777777" w:rsidR="00265BE3" w:rsidRDefault="00265BE3">
            <w:pPr>
              <w:keepNext/>
              <w:keepLines/>
            </w:pPr>
          </w:p>
        </w:tc>
        <w:tc>
          <w:tcPr>
            <w:tcW w:w="3544" w:type="dxa"/>
            <w:vAlign w:val="center"/>
          </w:tcPr>
          <w:p w14:paraId="2DB9CA93" w14:textId="77777777" w:rsidR="00265BE3" w:rsidRDefault="00265BE3">
            <w:pPr>
              <w:keepNext/>
              <w:keepLines/>
            </w:pPr>
            <w:r>
              <w:t>Steam, CCGT etc.</w:t>
            </w:r>
          </w:p>
        </w:tc>
      </w:tr>
      <w:tr w:rsidR="00265BE3" w14:paraId="3AAA9AFC" w14:textId="77777777">
        <w:trPr>
          <w:trHeight w:val="488"/>
        </w:trPr>
        <w:tc>
          <w:tcPr>
            <w:tcW w:w="2409" w:type="dxa"/>
            <w:vAlign w:val="center"/>
          </w:tcPr>
          <w:p w14:paraId="67CDF9DD" w14:textId="77777777" w:rsidR="00265BE3" w:rsidRDefault="00265BE3">
            <w:pPr>
              <w:keepNext/>
              <w:keepLines/>
            </w:pPr>
            <w:r>
              <w:t>GBSO SLC Name</w:t>
            </w:r>
          </w:p>
        </w:tc>
        <w:tc>
          <w:tcPr>
            <w:tcW w:w="2552" w:type="dxa"/>
            <w:vAlign w:val="center"/>
          </w:tcPr>
          <w:p w14:paraId="63F7713E" w14:textId="77777777" w:rsidR="00265BE3" w:rsidRDefault="00265BE3">
            <w:pPr>
              <w:keepNext/>
              <w:keepLines/>
            </w:pPr>
          </w:p>
        </w:tc>
        <w:tc>
          <w:tcPr>
            <w:tcW w:w="3544" w:type="dxa"/>
            <w:vAlign w:val="center"/>
          </w:tcPr>
          <w:p w14:paraId="26C04F30" w14:textId="77777777" w:rsidR="00265BE3" w:rsidRDefault="00265BE3">
            <w:pPr>
              <w:keepNext/>
              <w:keepLines/>
            </w:pPr>
            <w:r>
              <w:t>Site location 6 Letter Code</w:t>
            </w:r>
          </w:p>
        </w:tc>
      </w:tr>
      <w:tr w:rsidR="00265BE3" w14:paraId="1ABBF8F1" w14:textId="77777777">
        <w:trPr>
          <w:trHeight w:val="488"/>
        </w:trPr>
        <w:tc>
          <w:tcPr>
            <w:tcW w:w="2409" w:type="dxa"/>
            <w:vAlign w:val="center"/>
          </w:tcPr>
          <w:p w14:paraId="3E089861" w14:textId="77777777" w:rsidR="00265BE3" w:rsidRDefault="00265BE3">
            <w:pPr>
              <w:keepNext/>
              <w:keepLines/>
            </w:pPr>
            <w:r>
              <w:t>GBSO Connection Site</w:t>
            </w:r>
          </w:p>
        </w:tc>
        <w:tc>
          <w:tcPr>
            <w:tcW w:w="2552" w:type="dxa"/>
            <w:vAlign w:val="center"/>
          </w:tcPr>
          <w:p w14:paraId="6ACA8B1E" w14:textId="77777777" w:rsidR="00265BE3" w:rsidRDefault="00265BE3">
            <w:pPr>
              <w:keepNext/>
              <w:keepLines/>
            </w:pPr>
          </w:p>
        </w:tc>
        <w:tc>
          <w:tcPr>
            <w:tcW w:w="3544" w:type="dxa"/>
            <w:vAlign w:val="center"/>
          </w:tcPr>
          <w:p w14:paraId="7747DB7B" w14:textId="77777777" w:rsidR="00265BE3" w:rsidRDefault="00265BE3">
            <w:pPr>
              <w:keepNext/>
              <w:keepLines/>
            </w:pPr>
            <w:r>
              <w:t>6 Letter GBSO code</w:t>
            </w:r>
          </w:p>
        </w:tc>
      </w:tr>
      <w:tr w:rsidR="00265BE3" w14:paraId="5AA9B3DF" w14:textId="77777777">
        <w:trPr>
          <w:trHeight w:val="488"/>
        </w:trPr>
        <w:tc>
          <w:tcPr>
            <w:tcW w:w="2409" w:type="dxa"/>
            <w:vAlign w:val="center"/>
          </w:tcPr>
          <w:p w14:paraId="384A07BF" w14:textId="77777777" w:rsidR="00265BE3" w:rsidRDefault="00265BE3">
            <w:pPr>
              <w:keepNext/>
              <w:keepLines/>
            </w:pPr>
            <w:r>
              <w:t>GBSO Generator Transformer Code</w:t>
            </w:r>
          </w:p>
        </w:tc>
        <w:tc>
          <w:tcPr>
            <w:tcW w:w="2552" w:type="dxa"/>
            <w:tcBorders>
              <w:bottom w:val="nil"/>
            </w:tcBorders>
            <w:vAlign w:val="center"/>
          </w:tcPr>
          <w:p w14:paraId="0B180E32" w14:textId="77777777" w:rsidR="00265BE3" w:rsidRDefault="00265BE3">
            <w:pPr>
              <w:keepNext/>
              <w:keepLines/>
            </w:pPr>
          </w:p>
        </w:tc>
        <w:tc>
          <w:tcPr>
            <w:tcW w:w="3544" w:type="dxa"/>
            <w:vAlign w:val="center"/>
          </w:tcPr>
          <w:p w14:paraId="34E5458B" w14:textId="77777777" w:rsidR="00265BE3" w:rsidRDefault="00265BE3">
            <w:pPr>
              <w:keepNext/>
              <w:keepLines/>
            </w:pPr>
          </w:p>
        </w:tc>
      </w:tr>
      <w:tr w:rsidR="00265BE3" w14:paraId="20846674" w14:textId="77777777">
        <w:trPr>
          <w:trHeight w:val="488"/>
        </w:trPr>
        <w:tc>
          <w:tcPr>
            <w:tcW w:w="2409" w:type="dxa"/>
            <w:vAlign w:val="center"/>
          </w:tcPr>
          <w:p w14:paraId="3B664BB4" w14:textId="77777777" w:rsidR="00265BE3" w:rsidRDefault="00265BE3">
            <w:pPr>
              <w:keepNext/>
              <w:keepLines/>
            </w:pPr>
            <w:r>
              <w:t>PSS/e Extended Name</w:t>
            </w:r>
          </w:p>
        </w:tc>
        <w:tc>
          <w:tcPr>
            <w:tcW w:w="2552" w:type="dxa"/>
            <w:shd w:val="pct25" w:color="auto" w:fill="FFFFFF"/>
            <w:vAlign w:val="center"/>
          </w:tcPr>
          <w:p w14:paraId="5E72FC20" w14:textId="77777777" w:rsidR="00265BE3" w:rsidRDefault="00265BE3">
            <w:pPr>
              <w:keepNext/>
              <w:keepLines/>
            </w:pPr>
          </w:p>
        </w:tc>
        <w:tc>
          <w:tcPr>
            <w:tcW w:w="3544" w:type="dxa"/>
            <w:vAlign w:val="center"/>
          </w:tcPr>
          <w:p w14:paraId="7C3F3941" w14:textId="77777777" w:rsidR="00265BE3" w:rsidRDefault="00265BE3">
            <w:pPr>
              <w:keepNext/>
              <w:keepLines/>
            </w:pPr>
          </w:p>
        </w:tc>
      </w:tr>
      <w:tr w:rsidR="00265BE3" w14:paraId="0B9D5272" w14:textId="77777777">
        <w:trPr>
          <w:trHeight w:val="488"/>
        </w:trPr>
        <w:tc>
          <w:tcPr>
            <w:tcW w:w="2409" w:type="dxa"/>
            <w:vAlign w:val="center"/>
          </w:tcPr>
          <w:p w14:paraId="125B42F1" w14:textId="77777777" w:rsidR="00265BE3" w:rsidRDefault="00265BE3">
            <w:pPr>
              <w:keepNext/>
              <w:keepLines/>
            </w:pPr>
            <w:r>
              <w:t>PSS/e Generator ID</w:t>
            </w:r>
          </w:p>
        </w:tc>
        <w:tc>
          <w:tcPr>
            <w:tcW w:w="2552" w:type="dxa"/>
            <w:shd w:val="pct25" w:color="auto" w:fill="FFFFFF"/>
            <w:vAlign w:val="center"/>
          </w:tcPr>
          <w:p w14:paraId="5223C003" w14:textId="77777777" w:rsidR="00265BE3" w:rsidRDefault="00265BE3">
            <w:pPr>
              <w:keepNext/>
              <w:keepLines/>
            </w:pPr>
          </w:p>
        </w:tc>
        <w:tc>
          <w:tcPr>
            <w:tcW w:w="3544" w:type="dxa"/>
            <w:vAlign w:val="center"/>
          </w:tcPr>
          <w:p w14:paraId="408A103A" w14:textId="77777777" w:rsidR="00265BE3" w:rsidRDefault="00265BE3">
            <w:pPr>
              <w:keepNext/>
              <w:keepLines/>
            </w:pPr>
          </w:p>
        </w:tc>
      </w:tr>
      <w:tr w:rsidR="00265BE3" w14:paraId="2800353A" w14:textId="77777777">
        <w:trPr>
          <w:trHeight w:val="488"/>
        </w:trPr>
        <w:tc>
          <w:tcPr>
            <w:tcW w:w="2409" w:type="dxa"/>
            <w:vAlign w:val="center"/>
          </w:tcPr>
          <w:p w14:paraId="2D709CEF" w14:textId="77777777" w:rsidR="00265BE3" w:rsidRDefault="00265BE3">
            <w:pPr>
              <w:keepNext/>
              <w:keepLines/>
            </w:pPr>
            <w:r>
              <w:t>Voltage</w:t>
            </w:r>
          </w:p>
        </w:tc>
        <w:tc>
          <w:tcPr>
            <w:tcW w:w="2552" w:type="dxa"/>
            <w:shd w:val="pct25" w:color="auto" w:fill="FFFFFF"/>
            <w:vAlign w:val="center"/>
          </w:tcPr>
          <w:p w14:paraId="5441352B" w14:textId="77777777" w:rsidR="00265BE3" w:rsidRDefault="00265BE3">
            <w:pPr>
              <w:keepNext/>
              <w:keepLines/>
              <w:rPr>
                <w:sz w:val="24"/>
              </w:rPr>
            </w:pPr>
          </w:p>
        </w:tc>
        <w:tc>
          <w:tcPr>
            <w:tcW w:w="3544" w:type="dxa"/>
            <w:vAlign w:val="center"/>
          </w:tcPr>
          <w:p w14:paraId="64A1A33D" w14:textId="77777777" w:rsidR="00265BE3" w:rsidRDefault="00265BE3">
            <w:pPr>
              <w:pStyle w:val="Heading4"/>
              <w:keepLines/>
              <w:numPr>
                <w:ilvl w:val="0"/>
                <w:numId w:val="0"/>
              </w:numPr>
            </w:pPr>
            <w:r>
              <w:t>Terminal voltage kV</w:t>
            </w:r>
          </w:p>
        </w:tc>
      </w:tr>
      <w:tr w:rsidR="00265BE3" w14:paraId="11B519CF" w14:textId="77777777">
        <w:trPr>
          <w:trHeight w:val="488"/>
        </w:trPr>
        <w:tc>
          <w:tcPr>
            <w:tcW w:w="2409" w:type="dxa"/>
            <w:vAlign w:val="center"/>
          </w:tcPr>
          <w:p w14:paraId="2B06B249" w14:textId="77777777" w:rsidR="00265BE3" w:rsidRDefault="00265BE3">
            <w:pPr>
              <w:keepNext/>
              <w:keepLines/>
            </w:pPr>
            <w:proofErr w:type="spellStart"/>
            <w:r>
              <w:t>Q</w:t>
            </w:r>
            <w:r>
              <w:rPr>
                <w:vertAlign w:val="subscript"/>
              </w:rPr>
              <w:t>min</w:t>
            </w:r>
            <w:proofErr w:type="spellEnd"/>
          </w:p>
        </w:tc>
        <w:tc>
          <w:tcPr>
            <w:tcW w:w="2552" w:type="dxa"/>
            <w:tcBorders>
              <w:bottom w:val="nil"/>
            </w:tcBorders>
            <w:shd w:val="pct25" w:color="auto" w:fill="FFFFFF"/>
            <w:vAlign w:val="center"/>
          </w:tcPr>
          <w:p w14:paraId="3AF2678C" w14:textId="77777777" w:rsidR="00265BE3" w:rsidRDefault="00265BE3">
            <w:pPr>
              <w:keepNext/>
              <w:keepLines/>
              <w:rPr>
                <w:sz w:val="24"/>
              </w:rPr>
            </w:pPr>
          </w:p>
        </w:tc>
        <w:tc>
          <w:tcPr>
            <w:tcW w:w="3544" w:type="dxa"/>
            <w:vAlign w:val="center"/>
          </w:tcPr>
          <w:p w14:paraId="007B3536" w14:textId="77777777" w:rsidR="00265BE3" w:rsidRDefault="00265BE3">
            <w:pPr>
              <w:pStyle w:val="Heading4"/>
              <w:keepLines/>
              <w:numPr>
                <w:ilvl w:val="0"/>
                <w:numId w:val="0"/>
              </w:numPr>
              <w:rPr>
                <w:sz w:val="24"/>
              </w:rPr>
            </w:pPr>
            <w:r>
              <w:t>Minimum reactive output MVAr</w:t>
            </w:r>
          </w:p>
        </w:tc>
      </w:tr>
      <w:tr w:rsidR="00265BE3" w14:paraId="1834B8F9" w14:textId="77777777">
        <w:trPr>
          <w:trHeight w:val="488"/>
        </w:trPr>
        <w:tc>
          <w:tcPr>
            <w:tcW w:w="2409" w:type="dxa"/>
            <w:vAlign w:val="center"/>
          </w:tcPr>
          <w:p w14:paraId="6BABCEB9" w14:textId="77777777" w:rsidR="00265BE3" w:rsidRDefault="00265BE3">
            <w:pPr>
              <w:keepNext/>
              <w:keepLines/>
            </w:pPr>
            <w:proofErr w:type="spellStart"/>
            <w:r>
              <w:t>Q</w:t>
            </w:r>
            <w:r>
              <w:rPr>
                <w:vertAlign w:val="subscript"/>
              </w:rPr>
              <w:t>max</w:t>
            </w:r>
            <w:proofErr w:type="spellEnd"/>
          </w:p>
        </w:tc>
        <w:tc>
          <w:tcPr>
            <w:tcW w:w="2552" w:type="dxa"/>
            <w:tcBorders>
              <w:bottom w:val="nil"/>
            </w:tcBorders>
            <w:shd w:val="pct25" w:color="auto" w:fill="FFFFFF"/>
            <w:vAlign w:val="center"/>
          </w:tcPr>
          <w:p w14:paraId="39268136" w14:textId="77777777" w:rsidR="00265BE3" w:rsidRDefault="00265BE3">
            <w:pPr>
              <w:keepNext/>
              <w:keepLines/>
              <w:rPr>
                <w:sz w:val="24"/>
              </w:rPr>
            </w:pPr>
          </w:p>
        </w:tc>
        <w:tc>
          <w:tcPr>
            <w:tcW w:w="3544" w:type="dxa"/>
            <w:vAlign w:val="center"/>
          </w:tcPr>
          <w:p w14:paraId="1537C95D" w14:textId="77777777" w:rsidR="00265BE3" w:rsidRDefault="00265BE3">
            <w:pPr>
              <w:keepNext/>
              <w:keepLines/>
              <w:rPr>
                <w:sz w:val="24"/>
              </w:rPr>
            </w:pPr>
            <w:r>
              <w:t>Maximum reactive output MVAr</w:t>
            </w:r>
          </w:p>
        </w:tc>
      </w:tr>
      <w:tr w:rsidR="00265BE3" w14:paraId="4B003DAF" w14:textId="77777777">
        <w:trPr>
          <w:trHeight w:val="488"/>
        </w:trPr>
        <w:tc>
          <w:tcPr>
            <w:tcW w:w="2409" w:type="dxa"/>
            <w:vAlign w:val="center"/>
          </w:tcPr>
          <w:p w14:paraId="39A8E72C" w14:textId="77777777" w:rsidR="00265BE3" w:rsidRDefault="00265BE3">
            <w:pPr>
              <w:keepNext/>
              <w:keepLines/>
            </w:pPr>
            <w:r>
              <w:t>MVA Rating</w:t>
            </w:r>
          </w:p>
        </w:tc>
        <w:tc>
          <w:tcPr>
            <w:tcW w:w="2552" w:type="dxa"/>
            <w:tcBorders>
              <w:bottom w:val="nil"/>
            </w:tcBorders>
            <w:shd w:val="pct25" w:color="auto" w:fill="FFFFFF"/>
            <w:vAlign w:val="center"/>
          </w:tcPr>
          <w:p w14:paraId="1FB95E19" w14:textId="77777777" w:rsidR="00265BE3" w:rsidRDefault="00265BE3">
            <w:pPr>
              <w:keepNext/>
              <w:keepLines/>
              <w:rPr>
                <w:sz w:val="24"/>
              </w:rPr>
            </w:pPr>
          </w:p>
        </w:tc>
        <w:tc>
          <w:tcPr>
            <w:tcW w:w="3544" w:type="dxa"/>
            <w:vAlign w:val="center"/>
          </w:tcPr>
          <w:p w14:paraId="255BBA21" w14:textId="77777777" w:rsidR="00265BE3" w:rsidRDefault="00265BE3">
            <w:pPr>
              <w:keepNext/>
              <w:keepLines/>
              <w:rPr>
                <w:sz w:val="24"/>
              </w:rPr>
            </w:pPr>
            <w:r>
              <w:t>Machine rating MVA</w:t>
            </w:r>
          </w:p>
        </w:tc>
      </w:tr>
      <w:tr w:rsidR="00265BE3" w14:paraId="6A584B79" w14:textId="77777777">
        <w:trPr>
          <w:trHeight w:val="488"/>
        </w:trPr>
        <w:tc>
          <w:tcPr>
            <w:tcW w:w="2409" w:type="dxa"/>
            <w:vAlign w:val="center"/>
          </w:tcPr>
          <w:p w14:paraId="634B372B" w14:textId="77777777" w:rsidR="00265BE3" w:rsidRDefault="00265BE3">
            <w:pPr>
              <w:keepNext/>
              <w:keepLines/>
            </w:pPr>
            <w:r>
              <w:t>Addition/deletion/change</w:t>
            </w:r>
          </w:p>
        </w:tc>
        <w:tc>
          <w:tcPr>
            <w:tcW w:w="2552" w:type="dxa"/>
            <w:tcBorders>
              <w:bottom w:val="nil"/>
            </w:tcBorders>
            <w:shd w:val="pct25" w:color="auto" w:fill="FFFFFF"/>
            <w:vAlign w:val="center"/>
          </w:tcPr>
          <w:p w14:paraId="5790493B" w14:textId="77777777" w:rsidR="00265BE3" w:rsidRDefault="00265BE3">
            <w:pPr>
              <w:keepNext/>
              <w:keepLines/>
              <w:rPr>
                <w:sz w:val="24"/>
              </w:rPr>
            </w:pPr>
          </w:p>
        </w:tc>
        <w:tc>
          <w:tcPr>
            <w:tcW w:w="3544" w:type="dxa"/>
            <w:vAlign w:val="center"/>
          </w:tcPr>
          <w:p w14:paraId="555649C1" w14:textId="77777777" w:rsidR="00265BE3" w:rsidRDefault="00265BE3">
            <w:pPr>
              <w:keepNext/>
              <w:keepLines/>
              <w:rPr>
                <w:sz w:val="24"/>
              </w:rPr>
            </w:pPr>
          </w:p>
        </w:tc>
      </w:tr>
      <w:tr w:rsidR="00265BE3" w14:paraId="5F778F7B" w14:textId="77777777">
        <w:trPr>
          <w:trHeight w:val="488"/>
        </w:trPr>
        <w:tc>
          <w:tcPr>
            <w:tcW w:w="2409" w:type="dxa"/>
            <w:vAlign w:val="center"/>
          </w:tcPr>
          <w:p w14:paraId="58546368" w14:textId="77777777" w:rsidR="00265BE3" w:rsidRDefault="00265BE3">
            <w:pPr>
              <w:keepNext/>
              <w:keepLines/>
            </w:pPr>
            <w:r>
              <w:t>Excitation GBSO Reference</w:t>
            </w:r>
          </w:p>
        </w:tc>
        <w:tc>
          <w:tcPr>
            <w:tcW w:w="2552" w:type="dxa"/>
            <w:vAlign w:val="center"/>
          </w:tcPr>
          <w:p w14:paraId="38766FB0" w14:textId="77777777" w:rsidR="00265BE3" w:rsidRDefault="00265BE3">
            <w:pPr>
              <w:keepNext/>
              <w:keepLines/>
            </w:pPr>
          </w:p>
        </w:tc>
        <w:tc>
          <w:tcPr>
            <w:tcW w:w="3544" w:type="dxa"/>
            <w:vAlign w:val="center"/>
          </w:tcPr>
          <w:p w14:paraId="32A783C9" w14:textId="77777777" w:rsidR="00265BE3" w:rsidRDefault="00265BE3">
            <w:pPr>
              <w:keepNext/>
              <w:keepLines/>
            </w:pPr>
          </w:p>
        </w:tc>
      </w:tr>
      <w:tr w:rsidR="00265BE3" w14:paraId="142E1077" w14:textId="77777777">
        <w:trPr>
          <w:trHeight w:val="488"/>
        </w:trPr>
        <w:tc>
          <w:tcPr>
            <w:tcW w:w="2409" w:type="dxa"/>
            <w:vAlign w:val="center"/>
          </w:tcPr>
          <w:p w14:paraId="08C85D3E" w14:textId="77777777" w:rsidR="00265BE3" w:rsidRDefault="00265BE3">
            <w:pPr>
              <w:keepNext/>
              <w:keepLines/>
            </w:pPr>
            <w:r>
              <w:t>Excitation Scottish Reference</w:t>
            </w:r>
          </w:p>
        </w:tc>
        <w:tc>
          <w:tcPr>
            <w:tcW w:w="2552" w:type="dxa"/>
            <w:tcBorders>
              <w:bottom w:val="nil"/>
            </w:tcBorders>
            <w:shd w:val="pct25" w:color="auto" w:fill="FFFFFF"/>
            <w:vAlign w:val="center"/>
          </w:tcPr>
          <w:p w14:paraId="09ADDB29" w14:textId="77777777" w:rsidR="00265BE3" w:rsidRDefault="00265BE3">
            <w:pPr>
              <w:keepNext/>
              <w:keepLines/>
            </w:pPr>
          </w:p>
        </w:tc>
        <w:tc>
          <w:tcPr>
            <w:tcW w:w="3544" w:type="dxa"/>
            <w:vAlign w:val="center"/>
          </w:tcPr>
          <w:p w14:paraId="6DBD59E1" w14:textId="77777777" w:rsidR="00265BE3" w:rsidRDefault="00265BE3">
            <w:pPr>
              <w:keepNext/>
              <w:keepLines/>
            </w:pPr>
          </w:p>
        </w:tc>
      </w:tr>
      <w:tr w:rsidR="00265BE3" w14:paraId="074960CC" w14:textId="77777777">
        <w:trPr>
          <w:trHeight w:val="488"/>
        </w:trPr>
        <w:tc>
          <w:tcPr>
            <w:tcW w:w="2409" w:type="dxa"/>
            <w:vAlign w:val="center"/>
          </w:tcPr>
          <w:p w14:paraId="463A6525" w14:textId="77777777" w:rsidR="00265BE3" w:rsidRDefault="00265BE3">
            <w:pPr>
              <w:keepNext/>
              <w:keepLines/>
            </w:pPr>
            <w:r>
              <w:t>Governor GBSO Reference</w:t>
            </w:r>
          </w:p>
        </w:tc>
        <w:tc>
          <w:tcPr>
            <w:tcW w:w="2552" w:type="dxa"/>
            <w:vAlign w:val="center"/>
          </w:tcPr>
          <w:p w14:paraId="494713F5" w14:textId="77777777" w:rsidR="00265BE3" w:rsidRDefault="00265BE3">
            <w:pPr>
              <w:keepNext/>
              <w:keepLines/>
            </w:pPr>
          </w:p>
        </w:tc>
        <w:tc>
          <w:tcPr>
            <w:tcW w:w="3544" w:type="dxa"/>
            <w:vAlign w:val="center"/>
          </w:tcPr>
          <w:p w14:paraId="46D57DD6" w14:textId="77777777" w:rsidR="00265BE3" w:rsidRDefault="00265BE3">
            <w:pPr>
              <w:keepNext/>
              <w:keepLines/>
            </w:pPr>
          </w:p>
        </w:tc>
      </w:tr>
      <w:tr w:rsidR="00265BE3" w14:paraId="21C37091" w14:textId="77777777">
        <w:trPr>
          <w:trHeight w:val="488"/>
        </w:trPr>
        <w:tc>
          <w:tcPr>
            <w:tcW w:w="2409" w:type="dxa"/>
            <w:vAlign w:val="center"/>
          </w:tcPr>
          <w:p w14:paraId="251334B9" w14:textId="77777777" w:rsidR="00265BE3" w:rsidRDefault="00265BE3">
            <w:pPr>
              <w:keepNext/>
              <w:keepLines/>
            </w:pPr>
            <w:r>
              <w:t>Governor Scottish Reference</w:t>
            </w:r>
          </w:p>
        </w:tc>
        <w:tc>
          <w:tcPr>
            <w:tcW w:w="2552" w:type="dxa"/>
            <w:shd w:val="pct25" w:color="auto" w:fill="FFFFFF"/>
            <w:vAlign w:val="center"/>
          </w:tcPr>
          <w:p w14:paraId="6CDA630A" w14:textId="77777777" w:rsidR="00265BE3" w:rsidRDefault="00265BE3">
            <w:pPr>
              <w:keepNext/>
              <w:keepLines/>
            </w:pPr>
          </w:p>
        </w:tc>
        <w:tc>
          <w:tcPr>
            <w:tcW w:w="3544" w:type="dxa"/>
            <w:vAlign w:val="center"/>
          </w:tcPr>
          <w:p w14:paraId="11165B90" w14:textId="77777777" w:rsidR="00265BE3" w:rsidRDefault="00265BE3">
            <w:pPr>
              <w:keepNext/>
              <w:keepLines/>
            </w:pPr>
          </w:p>
        </w:tc>
      </w:tr>
      <w:tr w:rsidR="00265BE3" w14:paraId="5F1AD68B" w14:textId="77777777">
        <w:trPr>
          <w:trHeight w:val="488"/>
        </w:trPr>
        <w:tc>
          <w:tcPr>
            <w:tcW w:w="2409" w:type="dxa"/>
            <w:vAlign w:val="center"/>
          </w:tcPr>
          <w:p w14:paraId="61C22891" w14:textId="77777777" w:rsidR="00265BE3" w:rsidRDefault="00265BE3">
            <w:pPr>
              <w:keepNext/>
              <w:keepLines/>
            </w:pPr>
            <w:r>
              <w:t>Submitted By</w:t>
            </w:r>
          </w:p>
        </w:tc>
        <w:tc>
          <w:tcPr>
            <w:tcW w:w="2552" w:type="dxa"/>
            <w:shd w:val="pct25" w:color="auto" w:fill="FFFFFF"/>
            <w:vAlign w:val="center"/>
          </w:tcPr>
          <w:p w14:paraId="709B1DDC" w14:textId="77777777" w:rsidR="00265BE3" w:rsidRDefault="00265BE3">
            <w:pPr>
              <w:keepNext/>
              <w:keepLines/>
            </w:pPr>
          </w:p>
        </w:tc>
        <w:tc>
          <w:tcPr>
            <w:tcW w:w="3544" w:type="dxa"/>
            <w:vAlign w:val="center"/>
          </w:tcPr>
          <w:p w14:paraId="09D5834D" w14:textId="77777777" w:rsidR="00265BE3" w:rsidRDefault="00265BE3">
            <w:pPr>
              <w:keepNext/>
              <w:keepLines/>
            </w:pPr>
          </w:p>
        </w:tc>
      </w:tr>
      <w:tr w:rsidR="00265BE3" w14:paraId="5A2D93EA" w14:textId="77777777">
        <w:trPr>
          <w:trHeight w:val="488"/>
        </w:trPr>
        <w:tc>
          <w:tcPr>
            <w:tcW w:w="2409" w:type="dxa"/>
            <w:vAlign w:val="center"/>
          </w:tcPr>
          <w:p w14:paraId="23A58DD5" w14:textId="77777777" w:rsidR="00265BE3" w:rsidRDefault="00265BE3">
            <w:pPr>
              <w:keepNext/>
              <w:keepLines/>
            </w:pPr>
            <w:r>
              <w:t>Submitted On</w:t>
            </w:r>
          </w:p>
        </w:tc>
        <w:tc>
          <w:tcPr>
            <w:tcW w:w="2552" w:type="dxa"/>
            <w:shd w:val="pct25" w:color="auto" w:fill="FFFFFF"/>
            <w:vAlign w:val="center"/>
          </w:tcPr>
          <w:p w14:paraId="213ED71C" w14:textId="77777777" w:rsidR="00265BE3" w:rsidRDefault="00265BE3">
            <w:pPr>
              <w:keepNext/>
              <w:keepLines/>
            </w:pPr>
          </w:p>
        </w:tc>
        <w:tc>
          <w:tcPr>
            <w:tcW w:w="3544" w:type="dxa"/>
            <w:vAlign w:val="center"/>
          </w:tcPr>
          <w:p w14:paraId="02CEFF87" w14:textId="77777777" w:rsidR="00265BE3" w:rsidRDefault="00265BE3">
            <w:pPr>
              <w:keepNext/>
              <w:keepLines/>
            </w:pPr>
          </w:p>
        </w:tc>
      </w:tr>
      <w:tr w:rsidR="00265BE3" w14:paraId="12C08786" w14:textId="77777777">
        <w:trPr>
          <w:trHeight w:val="488"/>
        </w:trPr>
        <w:tc>
          <w:tcPr>
            <w:tcW w:w="2409" w:type="dxa"/>
            <w:vAlign w:val="center"/>
          </w:tcPr>
          <w:p w14:paraId="219068DB" w14:textId="77777777" w:rsidR="00265BE3" w:rsidRDefault="00265BE3">
            <w:pPr>
              <w:keepNext/>
              <w:keepLines/>
            </w:pPr>
            <w:r>
              <w:t>Applicable From</w:t>
            </w:r>
          </w:p>
        </w:tc>
        <w:tc>
          <w:tcPr>
            <w:tcW w:w="2552" w:type="dxa"/>
            <w:shd w:val="pct25" w:color="auto" w:fill="FFFFFF"/>
            <w:vAlign w:val="center"/>
          </w:tcPr>
          <w:p w14:paraId="3C1352CE" w14:textId="77777777" w:rsidR="00265BE3" w:rsidRDefault="00265BE3">
            <w:pPr>
              <w:keepNext/>
              <w:keepLines/>
            </w:pPr>
          </w:p>
        </w:tc>
        <w:tc>
          <w:tcPr>
            <w:tcW w:w="3544" w:type="dxa"/>
            <w:vAlign w:val="center"/>
          </w:tcPr>
          <w:p w14:paraId="4C5C79FC" w14:textId="77777777" w:rsidR="00265BE3" w:rsidRDefault="00265BE3">
            <w:pPr>
              <w:keepNext/>
              <w:keepLines/>
            </w:pPr>
          </w:p>
        </w:tc>
      </w:tr>
      <w:tr w:rsidR="00265BE3" w14:paraId="6F37AA17" w14:textId="77777777">
        <w:trPr>
          <w:trHeight w:val="488"/>
        </w:trPr>
        <w:tc>
          <w:tcPr>
            <w:tcW w:w="2409" w:type="dxa"/>
            <w:vAlign w:val="center"/>
          </w:tcPr>
          <w:p w14:paraId="7F1BE463" w14:textId="36BD2AF6" w:rsidR="00265BE3" w:rsidRDefault="00265BE3" w:rsidP="00C9445F">
            <w:pPr>
              <w:keepNext/>
              <w:keepLines/>
            </w:pPr>
            <w:r>
              <w:t>Applicable T</w:t>
            </w:r>
            <w:r w:rsidR="00C9445F">
              <w:t>o</w:t>
            </w:r>
          </w:p>
        </w:tc>
        <w:tc>
          <w:tcPr>
            <w:tcW w:w="2552" w:type="dxa"/>
            <w:shd w:val="pct25" w:color="auto" w:fill="FFFFFF"/>
            <w:vAlign w:val="center"/>
          </w:tcPr>
          <w:p w14:paraId="6C159975" w14:textId="77777777" w:rsidR="00265BE3" w:rsidRDefault="00265BE3">
            <w:pPr>
              <w:keepNext/>
              <w:keepLines/>
            </w:pPr>
          </w:p>
        </w:tc>
        <w:tc>
          <w:tcPr>
            <w:tcW w:w="3544" w:type="dxa"/>
            <w:vAlign w:val="center"/>
          </w:tcPr>
          <w:p w14:paraId="13AD0223" w14:textId="77777777" w:rsidR="00265BE3" w:rsidRDefault="00265BE3">
            <w:pPr>
              <w:keepNext/>
              <w:keepLines/>
            </w:pPr>
            <w:r>
              <w:t>May be left blank</w:t>
            </w:r>
          </w:p>
        </w:tc>
      </w:tr>
    </w:tbl>
    <w:p w14:paraId="45852918" w14:textId="77777777" w:rsidR="00265BE3" w:rsidRDefault="00265BE3">
      <w:pPr>
        <w:pStyle w:val="Left063"/>
        <w:keepNext/>
        <w:keepLines/>
        <w:rPr>
          <w:sz w:val="16"/>
        </w:rPr>
      </w:pPr>
    </w:p>
    <w:p w14:paraId="20865769" w14:textId="77777777" w:rsidR="00265BE3" w:rsidRDefault="00265BE3">
      <w:pPr>
        <w:pStyle w:val="Heading2"/>
        <w:keepNext/>
        <w:keepLines/>
        <w:numPr>
          <w:ilvl w:val="0"/>
          <w:numId w:val="0"/>
        </w:numPr>
      </w:pPr>
      <w:r>
        <w:rPr>
          <w:b w:val="0"/>
          <w:i w:val="0"/>
          <w:sz w:val="20"/>
        </w:rPr>
        <w:t>Shaded cells to be supplied by TO</w:t>
      </w:r>
      <w:r>
        <w:t>.</w:t>
      </w:r>
      <w:r>
        <w:br w:type="page"/>
        <w:t xml:space="preserve"> </w:t>
      </w:r>
    </w:p>
    <w:p w14:paraId="5CD41AE1" w14:textId="1225F251" w:rsidR="00265BE3" w:rsidRDefault="00265BE3">
      <w:pPr>
        <w:pStyle w:val="Heading2"/>
        <w:keepNext/>
        <w:keepLines/>
        <w:numPr>
          <w:ilvl w:val="0"/>
          <w:numId w:val="0"/>
        </w:numPr>
      </w:pPr>
      <w:r>
        <w:t xml:space="preserve">Appendix </w:t>
      </w:r>
      <w:r w:rsidR="00CA7BB9">
        <w:t>B</w:t>
      </w:r>
      <w:r>
        <w:t>: File Formats for Exchange Models</w:t>
      </w:r>
    </w:p>
    <w:p w14:paraId="50180B5F" w14:textId="50254E13" w:rsidR="00265BE3" w:rsidRPr="00FC7628" w:rsidRDefault="0040372E">
      <w:pPr>
        <w:pStyle w:val="Heading2"/>
        <w:keepNext/>
        <w:keepLines/>
        <w:numPr>
          <w:ilvl w:val="0"/>
          <w:numId w:val="0"/>
        </w:numPr>
        <w:rPr>
          <w:b w:val="0"/>
          <w:i w:val="0"/>
          <w:sz w:val="20"/>
        </w:rPr>
      </w:pPr>
      <w:proofErr w:type="spellStart"/>
      <w:r w:rsidRPr="00FC7628">
        <w:rPr>
          <w:b w:val="0"/>
          <w:i w:val="0"/>
          <w:sz w:val="20"/>
        </w:rPr>
        <w:t>Digsilent</w:t>
      </w:r>
      <w:proofErr w:type="spellEnd"/>
      <w:r w:rsidRPr="00FC7628">
        <w:rPr>
          <w:b w:val="0"/>
          <w:i w:val="0"/>
          <w:sz w:val="20"/>
        </w:rPr>
        <w:t xml:space="preserve"> </w:t>
      </w:r>
      <w:proofErr w:type="spellStart"/>
      <w:r w:rsidRPr="00FC7628">
        <w:rPr>
          <w:b w:val="0"/>
          <w:i w:val="0"/>
          <w:sz w:val="20"/>
        </w:rPr>
        <w:t>PowerFactory</w:t>
      </w:r>
      <w:proofErr w:type="spellEnd"/>
      <w:r w:rsidRPr="00FC7628">
        <w:rPr>
          <w:b w:val="0"/>
          <w:i w:val="0"/>
          <w:sz w:val="20"/>
        </w:rPr>
        <w:t xml:space="preserve"> </w:t>
      </w:r>
      <w:r>
        <w:rPr>
          <w:b w:val="0"/>
          <w:i w:val="0"/>
          <w:sz w:val="20"/>
        </w:rPr>
        <w:t xml:space="preserve">and </w:t>
      </w:r>
      <w:r w:rsidRPr="00FC7628">
        <w:rPr>
          <w:b w:val="0"/>
          <w:i w:val="0"/>
          <w:sz w:val="20"/>
        </w:rPr>
        <w:t>PSSE</w:t>
      </w:r>
      <w:r>
        <w:rPr>
          <w:b w:val="0"/>
          <w:i w:val="0"/>
          <w:sz w:val="20"/>
        </w:rPr>
        <w:t xml:space="preserve"> are </w:t>
      </w:r>
      <w:proofErr w:type="gramStart"/>
      <w:r w:rsidRPr="00FC7628">
        <w:rPr>
          <w:b w:val="0"/>
          <w:i w:val="0"/>
          <w:sz w:val="20"/>
        </w:rPr>
        <w:t>off line</w:t>
      </w:r>
      <w:proofErr w:type="gramEnd"/>
      <w:r w:rsidRPr="00FC7628">
        <w:rPr>
          <w:b w:val="0"/>
          <w:i w:val="0"/>
          <w:sz w:val="20"/>
        </w:rPr>
        <w:t xml:space="preserve"> modelling tools for power system analysis</w:t>
      </w:r>
      <w:r>
        <w:rPr>
          <w:b w:val="0"/>
          <w:i w:val="0"/>
          <w:sz w:val="20"/>
        </w:rPr>
        <w:t>.</w:t>
      </w:r>
    </w:p>
    <w:p w14:paraId="457908FD" w14:textId="5581D299" w:rsidR="00265BE3" w:rsidRDefault="00265BE3">
      <w:pPr>
        <w:pStyle w:val="Heading2"/>
        <w:numPr>
          <w:ilvl w:val="0"/>
          <w:numId w:val="0"/>
        </w:numPr>
        <w:rPr>
          <w:b w:val="0"/>
          <w:i w:val="0"/>
          <w:sz w:val="20"/>
        </w:rPr>
      </w:pPr>
      <w:r>
        <w:rPr>
          <w:b w:val="0"/>
          <w:i w:val="0"/>
          <w:sz w:val="20"/>
        </w:rPr>
        <w:t>C.1</w:t>
      </w:r>
      <w:r>
        <w:rPr>
          <w:b w:val="0"/>
          <w:i w:val="0"/>
          <w:sz w:val="20"/>
        </w:rPr>
        <w:tab/>
      </w:r>
      <w:r w:rsidR="007C6FBD">
        <w:rPr>
          <w:b w:val="0"/>
          <w:i w:val="0"/>
          <w:sz w:val="20"/>
        </w:rPr>
        <w:t>The Company</w:t>
      </w:r>
      <w:r>
        <w:rPr>
          <w:b w:val="0"/>
          <w:i w:val="0"/>
          <w:sz w:val="20"/>
        </w:rPr>
        <w:t xml:space="preserve"> Models</w:t>
      </w:r>
    </w:p>
    <w:p w14:paraId="4F5AA4B5" w14:textId="70791996" w:rsidR="00265BE3" w:rsidRDefault="007C6FBD">
      <w:pPr>
        <w:pStyle w:val="Heading2"/>
        <w:keepNext/>
        <w:keepLines/>
        <w:numPr>
          <w:ilvl w:val="0"/>
          <w:numId w:val="0"/>
        </w:numPr>
        <w:ind w:left="567"/>
        <w:rPr>
          <w:b w:val="0"/>
          <w:i w:val="0"/>
          <w:sz w:val="20"/>
        </w:rPr>
      </w:pPr>
      <w:r>
        <w:rPr>
          <w:b w:val="0"/>
          <w:i w:val="0"/>
          <w:sz w:val="20"/>
        </w:rPr>
        <w:t>The Company</w:t>
      </w:r>
      <w:r w:rsidR="00995CA4">
        <w:rPr>
          <w:b w:val="0"/>
          <w:i w:val="0"/>
          <w:sz w:val="20"/>
        </w:rPr>
        <w:t>,</w:t>
      </w:r>
      <w:r w:rsidR="001F3008" w:rsidRPr="001F3008">
        <w:t xml:space="preserve"> </w:t>
      </w:r>
      <w:r w:rsidR="001F3008" w:rsidRPr="00FC7628">
        <w:rPr>
          <w:b w:val="0"/>
          <w:i w:val="0"/>
          <w:sz w:val="20"/>
        </w:rPr>
        <w:t>acting as SO</w:t>
      </w:r>
      <w:r w:rsidR="00995CA4">
        <w:rPr>
          <w:b w:val="0"/>
          <w:i w:val="0"/>
          <w:sz w:val="20"/>
        </w:rPr>
        <w:t>, will</w:t>
      </w:r>
      <w:r w:rsidR="00265BE3">
        <w:rPr>
          <w:b w:val="0"/>
          <w:i w:val="0"/>
          <w:sz w:val="20"/>
        </w:rPr>
        <w:t xml:space="preserve"> send GB Models to </w:t>
      </w:r>
      <w:r w:rsidR="0049049E">
        <w:rPr>
          <w:b w:val="0"/>
          <w:i w:val="0"/>
          <w:sz w:val="20"/>
        </w:rPr>
        <w:t>all TO</w:t>
      </w:r>
      <w:r w:rsidR="003D530E">
        <w:rPr>
          <w:b w:val="0"/>
          <w:i w:val="0"/>
          <w:sz w:val="20"/>
        </w:rPr>
        <w:t>s</w:t>
      </w:r>
      <w:r w:rsidR="00E026EC">
        <w:rPr>
          <w:b w:val="0"/>
          <w:i w:val="0"/>
          <w:sz w:val="20"/>
        </w:rPr>
        <w:t xml:space="preserve"> and the OFTOs</w:t>
      </w:r>
      <w:r w:rsidR="00265BE3">
        <w:rPr>
          <w:b w:val="0"/>
          <w:i w:val="0"/>
          <w:sz w:val="20"/>
        </w:rPr>
        <w:t xml:space="preserve"> </w:t>
      </w:r>
      <w:r w:rsidR="00E026EC">
        <w:rPr>
          <w:b w:val="0"/>
          <w:i w:val="0"/>
          <w:sz w:val="20"/>
        </w:rPr>
        <w:t>in</w:t>
      </w:r>
      <w:r w:rsidR="00265BE3">
        <w:rPr>
          <w:b w:val="0"/>
          <w:i w:val="0"/>
          <w:sz w:val="20"/>
        </w:rPr>
        <w:t xml:space="preserve"> </w:t>
      </w:r>
      <w:r w:rsidR="00E026EC">
        <w:rPr>
          <w:b w:val="0"/>
          <w:i w:val="0"/>
          <w:sz w:val="20"/>
        </w:rPr>
        <w:t>one of the following formats as agreed in advance</w:t>
      </w:r>
      <w:r w:rsidR="00265BE3">
        <w:rPr>
          <w:b w:val="0"/>
          <w:i w:val="0"/>
          <w:sz w:val="20"/>
        </w:rPr>
        <w:t>:</w:t>
      </w:r>
    </w:p>
    <w:p w14:paraId="636D8294" w14:textId="64F9A14B" w:rsidR="00E026EC" w:rsidRDefault="00E026EC">
      <w:pPr>
        <w:pStyle w:val="Heading3"/>
        <w:numPr>
          <w:ilvl w:val="0"/>
          <w:numId w:val="23"/>
        </w:numPr>
        <w:tabs>
          <w:tab w:val="clear" w:pos="360"/>
          <w:tab w:val="num" w:pos="927"/>
        </w:tabs>
        <w:ind w:left="927"/>
      </w:pPr>
      <w:proofErr w:type="spellStart"/>
      <w:r>
        <w:t>Digsilent</w:t>
      </w:r>
      <w:proofErr w:type="spellEnd"/>
      <w:r>
        <w:t xml:space="preserve"> </w:t>
      </w:r>
      <w:proofErr w:type="spellStart"/>
      <w:r>
        <w:t>PowerFactory</w:t>
      </w:r>
      <w:proofErr w:type="spellEnd"/>
      <w:r>
        <w:t xml:space="preserve"> .</w:t>
      </w:r>
      <w:proofErr w:type="spellStart"/>
      <w:r>
        <w:t>pfd</w:t>
      </w:r>
      <w:proofErr w:type="spellEnd"/>
    </w:p>
    <w:p w14:paraId="1810CF7C" w14:textId="331EE25E" w:rsidR="008C4EF8" w:rsidRDefault="00995CA4" w:rsidP="00420E30">
      <w:pPr>
        <w:pStyle w:val="Heading3"/>
        <w:numPr>
          <w:ilvl w:val="0"/>
          <w:numId w:val="23"/>
        </w:numPr>
        <w:tabs>
          <w:tab w:val="clear" w:pos="360"/>
          <w:tab w:val="num" w:pos="927"/>
        </w:tabs>
        <w:ind w:left="927"/>
      </w:pPr>
      <w:r>
        <w:t xml:space="preserve">PSSE </w:t>
      </w:r>
      <w:r w:rsidR="00E026EC">
        <w:t>.raw, .</w:t>
      </w:r>
      <w:proofErr w:type="spellStart"/>
      <w:r w:rsidR="00E026EC">
        <w:t>seq</w:t>
      </w:r>
      <w:proofErr w:type="spellEnd"/>
      <w:r w:rsidR="00E026EC">
        <w:t xml:space="preserve"> and .</w:t>
      </w:r>
      <w:proofErr w:type="spellStart"/>
      <w:r w:rsidR="00E026EC">
        <w:t>dyr</w:t>
      </w:r>
      <w:proofErr w:type="spellEnd"/>
    </w:p>
    <w:p w14:paraId="4D65B1C3" w14:textId="42DEF1A3" w:rsidR="00A03129" w:rsidRDefault="00A03129" w:rsidP="00FC7628">
      <w:pPr>
        <w:pStyle w:val="Heading3"/>
        <w:numPr>
          <w:ilvl w:val="0"/>
          <w:numId w:val="23"/>
        </w:numPr>
        <w:tabs>
          <w:tab w:val="clear" w:pos="360"/>
          <w:tab w:val="num" w:pos="927"/>
        </w:tabs>
        <w:ind w:left="927"/>
      </w:pPr>
      <w:r>
        <w:t xml:space="preserve">Other format as agreed in advance </w:t>
      </w:r>
      <w:r w:rsidR="00C801A2">
        <w:t>with</w:t>
      </w:r>
      <w:r>
        <w:t xml:space="preserve"> </w:t>
      </w:r>
      <w:r w:rsidR="00995CA4">
        <w:t>TOs</w:t>
      </w:r>
      <w:r w:rsidR="00C801A2">
        <w:t xml:space="preserve"> and OFTOs.</w:t>
      </w:r>
      <w:r>
        <w:br/>
      </w:r>
    </w:p>
    <w:p w14:paraId="5161648C" w14:textId="015ED654" w:rsidR="00265BE3" w:rsidRDefault="00265BE3">
      <w:pPr>
        <w:pStyle w:val="Heading3"/>
        <w:numPr>
          <w:ilvl w:val="0"/>
          <w:numId w:val="0"/>
        </w:numPr>
      </w:pPr>
      <w:r>
        <w:t xml:space="preserve">C2 </w:t>
      </w:r>
      <w:r>
        <w:tab/>
      </w:r>
      <w:r w:rsidR="00995CA4">
        <w:t>TOs</w:t>
      </w:r>
      <w:r w:rsidR="00BD77C5">
        <w:t xml:space="preserve"> and </w:t>
      </w:r>
      <w:r w:rsidR="00995CA4">
        <w:t>OFTO Models</w:t>
      </w:r>
    </w:p>
    <w:p w14:paraId="205B3F7B" w14:textId="70D77FCF" w:rsidR="00BD77C5" w:rsidRPr="00BD77C5" w:rsidRDefault="00995CA4" w:rsidP="00BD77C5">
      <w:pPr>
        <w:pStyle w:val="Heading2"/>
        <w:keepNext/>
        <w:keepLines/>
        <w:numPr>
          <w:ilvl w:val="0"/>
          <w:numId w:val="0"/>
        </w:numPr>
        <w:ind w:left="567"/>
        <w:rPr>
          <w:b w:val="0"/>
          <w:i w:val="0"/>
          <w:sz w:val="20"/>
        </w:rPr>
      </w:pPr>
      <w:r>
        <w:rPr>
          <w:b w:val="0"/>
          <w:i w:val="0"/>
          <w:sz w:val="20"/>
        </w:rPr>
        <w:t>TOs</w:t>
      </w:r>
      <w:r w:rsidR="00BD77C5">
        <w:rPr>
          <w:b w:val="0"/>
          <w:i w:val="0"/>
          <w:sz w:val="20"/>
        </w:rPr>
        <w:t xml:space="preserve"> and OFTOs</w:t>
      </w:r>
      <w:r w:rsidR="00265BE3" w:rsidRPr="00BD77C5">
        <w:rPr>
          <w:b w:val="0"/>
          <w:i w:val="0"/>
          <w:sz w:val="20"/>
        </w:rPr>
        <w:t xml:space="preserve"> </w:t>
      </w:r>
      <w:r w:rsidR="00BD77C5" w:rsidRPr="00BD77C5">
        <w:rPr>
          <w:b w:val="0"/>
          <w:i w:val="0"/>
          <w:sz w:val="20"/>
        </w:rPr>
        <w:t>shall</w:t>
      </w:r>
      <w:r w:rsidR="00265BE3" w:rsidRPr="00BD77C5">
        <w:rPr>
          <w:b w:val="0"/>
          <w:i w:val="0"/>
          <w:sz w:val="20"/>
        </w:rPr>
        <w:t xml:space="preserve"> send TO Models to </w:t>
      </w:r>
      <w:r w:rsidR="007C6FBD">
        <w:rPr>
          <w:b w:val="0"/>
          <w:i w:val="0"/>
          <w:sz w:val="20"/>
        </w:rPr>
        <w:t>The Company</w:t>
      </w:r>
      <w:r>
        <w:rPr>
          <w:b w:val="0"/>
          <w:i w:val="0"/>
          <w:sz w:val="20"/>
        </w:rPr>
        <w:t>,</w:t>
      </w:r>
      <w:r w:rsidR="001F3008" w:rsidRPr="001F3008">
        <w:t xml:space="preserve"> </w:t>
      </w:r>
      <w:r w:rsidR="001F3008" w:rsidRPr="00FC7628">
        <w:rPr>
          <w:b w:val="0"/>
          <w:i w:val="0"/>
          <w:sz w:val="20"/>
        </w:rPr>
        <w:t>acting as SO</w:t>
      </w:r>
      <w:r>
        <w:rPr>
          <w:b w:val="0"/>
          <w:i w:val="0"/>
          <w:sz w:val="20"/>
        </w:rPr>
        <w:t xml:space="preserve">, </w:t>
      </w:r>
      <w:r w:rsidRPr="00BD77C5">
        <w:rPr>
          <w:b w:val="0"/>
          <w:i w:val="0"/>
          <w:sz w:val="20"/>
        </w:rPr>
        <w:t>in</w:t>
      </w:r>
      <w:r w:rsidR="00BD77C5" w:rsidRPr="00BD77C5">
        <w:rPr>
          <w:b w:val="0"/>
          <w:i w:val="0"/>
          <w:sz w:val="20"/>
        </w:rPr>
        <w:t xml:space="preserve"> one of the following formats</w:t>
      </w:r>
      <w:r w:rsidR="00982D85">
        <w:rPr>
          <w:b w:val="0"/>
          <w:i w:val="0"/>
          <w:sz w:val="20"/>
        </w:rPr>
        <w:t xml:space="preserve"> as agreed in advance</w:t>
      </w:r>
      <w:r w:rsidR="003D530E">
        <w:rPr>
          <w:b w:val="0"/>
          <w:i w:val="0"/>
          <w:sz w:val="20"/>
        </w:rPr>
        <w:t>:</w:t>
      </w:r>
    </w:p>
    <w:p w14:paraId="5A9E672D" w14:textId="57ADB3B4" w:rsidR="00BD77C5" w:rsidRDefault="00BD77C5" w:rsidP="00AB7EAC">
      <w:pPr>
        <w:pStyle w:val="Heading3"/>
        <w:numPr>
          <w:ilvl w:val="0"/>
          <w:numId w:val="23"/>
        </w:numPr>
        <w:tabs>
          <w:tab w:val="clear" w:pos="360"/>
          <w:tab w:val="num" w:pos="927"/>
        </w:tabs>
        <w:ind w:left="927"/>
      </w:pPr>
      <w:proofErr w:type="spellStart"/>
      <w:r>
        <w:t>Digsilent</w:t>
      </w:r>
      <w:proofErr w:type="spellEnd"/>
      <w:r>
        <w:t xml:space="preserve"> </w:t>
      </w:r>
      <w:proofErr w:type="spellStart"/>
      <w:r>
        <w:t>PowerFactory</w:t>
      </w:r>
      <w:proofErr w:type="spellEnd"/>
      <w:r>
        <w:t xml:space="preserve"> .</w:t>
      </w:r>
      <w:proofErr w:type="spellStart"/>
      <w:r>
        <w:t>pfd</w:t>
      </w:r>
      <w:proofErr w:type="spellEnd"/>
    </w:p>
    <w:p w14:paraId="0BF19D8E" w14:textId="77777777" w:rsidR="00284048" w:rsidRPr="00284048" w:rsidRDefault="00284048" w:rsidP="00284048">
      <w:pPr>
        <w:keepNext/>
        <w:numPr>
          <w:ilvl w:val="0"/>
          <w:numId w:val="23"/>
        </w:numPr>
        <w:tabs>
          <w:tab w:val="clear" w:pos="360"/>
          <w:tab w:val="num" w:pos="927"/>
        </w:tabs>
        <w:spacing w:before="120"/>
        <w:ind w:left="927"/>
        <w:outlineLvl w:val="2"/>
      </w:pPr>
      <w:r w:rsidRPr="00284048">
        <w:t>PSSE .raw and .</w:t>
      </w:r>
      <w:proofErr w:type="spellStart"/>
      <w:r w:rsidRPr="00284048">
        <w:t>seq</w:t>
      </w:r>
      <w:proofErr w:type="spellEnd"/>
    </w:p>
    <w:p w14:paraId="09E91CBE" w14:textId="164F0CD5" w:rsidR="005A3C9C" w:rsidRDefault="005A3C9C" w:rsidP="00BD77C5">
      <w:pPr>
        <w:pStyle w:val="Heading3"/>
        <w:numPr>
          <w:ilvl w:val="0"/>
          <w:numId w:val="23"/>
        </w:numPr>
        <w:tabs>
          <w:tab w:val="clear" w:pos="360"/>
          <w:tab w:val="num" w:pos="927"/>
        </w:tabs>
        <w:ind w:left="927"/>
      </w:pPr>
      <w:r>
        <w:t xml:space="preserve">Other format as agreed in advance </w:t>
      </w:r>
      <w:r w:rsidR="00C801A2">
        <w:t>with</w:t>
      </w:r>
      <w:r>
        <w:t xml:space="preserve"> </w:t>
      </w:r>
      <w:r w:rsidR="007C6FBD">
        <w:t>The Company</w:t>
      </w:r>
      <w:r w:rsidR="008E7C57">
        <w:t xml:space="preserve"> acting as SO</w:t>
      </w:r>
      <w:r>
        <w:t>.</w:t>
      </w:r>
    </w:p>
    <w:p w14:paraId="4F004E02" w14:textId="1B498381" w:rsidR="00265BE3" w:rsidRDefault="00265BE3">
      <w:pPr>
        <w:pStyle w:val="Heading2"/>
        <w:keepNext/>
        <w:keepLines/>
        <w:numPr>
          <w:ilvl w:val="0"/>
          <w:numId w:val="0"/>
        </w:numPr>
        <w:spacing w:before="0" w:after="0"/>
      </w:pPr>
      <w:r>
        <w:br w:type="page"/>
        <w:t xml:space="preserve">Appendix </w:t>
      </w:r>
      <w:r w:rsidR="00CA7BB9">
        <w:t>C</w:t>
      </w:r>
      <w:r>
        <w:t>: Criteria to determine Boundary of Influence</w:t>
      </w:r>
    </w:p>
    <w:p w14:paraId="59BD8A47" w14:textId="77777777" w:rsidR="00265BE3" w:rsidRDefault="00265BE3">
      <w:pPr>
        <w:pStyle w:val="BodyText2"/>
        <w:keepNext/>
        <w:keepLines/>
        <w:spacing w:after="0"/>
      </w:pPr>
    </w:p>
    <w:p w14:paraId="576EA0AE" w14:textId="6E469B4A" w:rsidR="00265BE3" w:rsidRPr="00CE0B6A" w:rsidRDefault="00265BE3">
      <w:pPr>
        <w:pStyle w:val="Heading3"/>
        <w:keepLines/>
        <w:numPr>
          <w:ilvl w:val="0"/>
          <w:numId w:val="21"/>
        </w:numPr>
        <w:jc w:val="both"/>
      </w:pPr>
      <w:r>
        <w:t>With a view o</w:t>
      </w:r>
      <w:r w:rsidR="008232E3">
        <w:t>f</w:t>
      </w:r>
      <w:r>
        <w:t xml:space="preserve"> assessing any requirements to change the Boundary of Influence, the JPC will determine the year and planning background to be studied. The JPC shall determine the year and planning background based on </w:t>
      </w:r>
      <w:r w:rsidR="00B67DD8">
        <w:t xml:space="preserve">the </w:t>
      </w:r>
      <w:r>
        <w:t xml:space="preserve">JPC’s opinion that </w:t>
      </w:r>
      <w:r w:rsidR="00B67DD8">
        <w:t xml:space="preserve">the </w:t>
      </w:r>
      <w:r>
        <w:t xml:space="preserve">selected year and </w:t>
      </w:r>
      <w:r w:rsidRPr="00CE0B6A">
        <w:t>planning background are likely to have the most widespread influence</w:t>
      </w:r>
      <w:r w:rsidRPr="00CE0B6A">
        <w:rPr>
          <w:i/>
          <w:iCs/>
        </w:rPr>
        <w:t>.</w:t>
      </w:r>
    </w:p>
    <w:p w14:paraId="4A1719B6" w14:textId="18B408BD" w:rsidR="00265BE3" w:rsidRPr="00CE0B6A" w:rsidRDefault="00265BE3">
      <w:pPr>
        <w:pStyle w:val="Heading3"/>
        <w:keepLines/>
        <w:numPr>
          <w:ilvl w:val="0"/>
          <w:numId w:val="21"/>
        </w:numPr>
        <w:jc w:val="both"/>
      </w:pPr>
      <w:r w:rsidRPr="00CE0B6A">
        <w:t>The JPC shall determine specified nodes to both (a) add additional generation and (b) test the effect of additional generation in accordance with section 3.2. An additional generator shall be added to each specified node in turn and the changes at the other specified nodes will be recorded. The size of each generator will be proportional to the transmission voltage to which it is connecting; a 1320</w:t>
      </w:r>
      <w:r w:rsidR="00B67DD8">
        <w:t> </w:t>
      </w:r>
      <w:r w:rsidRPr="00CE0B6A">
        <w:t>MW generator at 400</w:t>
      </w:r>
      <w:r w:rsidR="00B67DD8">
        <w:t> </w:t>
      </w:r>
      <w:r w:rsidRPr="00CE0B6A">
        <w:t>kV, 900</w:t>
      </w:r>
      <w:r w:rsidR="00B67DD8">
        <w:t> </w:t>
      </w:r>
      <w:r w:rsidRPr="00CE0B6A">
        <w:t>MW at 275</w:t>
      </w:r>
      <w:r w:rsidR="00B67DD8">
        <w:t> </w:t>
      </w:r>
      <w:r w:rsidRPr="00CE0B6A">
        <w:t>kV and 450</w:t>
      </w:r>
      <w:r w:rsidR="00B67DD8">
        <w:t> </w:t>
      </w:r>
      <w:r w:rsidRPr="00CE0B6A">
        <w:t>MW at 132</w:t>
      </w:r>
      <w:r w:rsidR="00B67DD8">
        <w:t> </w:t>
      </w:r>
      <w:r w:rsidRPr="00CE0B6A">
        <w:t>kV.</w:t>
      </w:r>
    </w:p>
    <w:p w14:paraId="73424789" w14:textId="77777777" w:rsidR="00265BE3" w:rsidRDefault="00265BE3">
      <w:pPr>
        <w:pStyle w:val="Heading3"/>
        <w:keepLines/>
        <w:numPr>
          <w:ilvl w:val="0"/>
          <w:numId w:val="21"/>
        </w:numPr>
        <w:jc w:val="both"/>
      </w:pPr>
      <w:r w:rsidRPr="00CE0B6A">
        <w:t>At the</w:t>
      </w:r>
      <w:r>
        <w:t xml:space="preserve"> specified nodes, the difference between the existing fault levels and the switchgear rating shall be measured. At the specified nodes the increase in fault level will be measured after the addition of a new generator at each of the other specified nodes. Where the new generator increases system fault levels by more than 50% of the difference at any of the other specified nodes, the site of the new generator shall be considered to be inside the Boundary of Influence.</w:t>
      </w:r>
    </w:p>
    <w:p w14:paraId="50BF4C9A" w14:textId="71ABF8C1" w:rsidR="00265BE3" w:rsidRDefault="00265BE3">
      <w:pPr>
        <w:pStyle w:val="Heading3"/>
        <w:keepLines/>
        <w:numPr>
          <w:ilvl w:val="0"/>
          <w:numId w:val="21"/>
        </w:numPr>
        <w:jc w:val="both"/>
      </w:pPr>
      <w:r>
        <w:t xml:space="preserve">The thermal capacity of the interconnecting circuits profoundly </w:t>
      </w:r>
      <w:proofErr w:type="gramStart"/>
      <w:r>
        <w:t>affect</w:t>
      </w:r>
      <w:proofErr w:type="gramEnd"/>
      <w:r>
        <w:t xml:space="preserve"> the thermal capacity of neighbouring TOs’ Transmission System</w:t>
      </w:r>
      <w:r w:rsidR="00B67DD8">
        <w:t>s</w:t>
      </w:r>
      <w:r>
        <w:t xml:space="preserve">, and the capacity of key internal boundaries. Hence all nodes in the SHETL area shall either be </w:t>
      </w:r>
      <w:r w:rsidR="001F3008">
        <w:t>deemed</w:t>
      </w:r>
      <w:r>
        <w:t xml:space="preserve"> to be within the SHETL Boundary of Influence to SPT, or shall be recognised that a Construction Application at these nodes would otherwise materially affect SPT’s Transmission System and that </w:t>
      </w:r>
      <w:r w:rsidR="007C6FBD">
        <w:t>The Company</w:t>
      </w:r>
      <w:r>
        <w:t xml:space="preserve"> should therefore send SPT relevant parts of </w:t>
      </w:r>
      <w:r w:rsidRPr="00CE0B6A">
        <w:t>Construction Planning Assumptions</w:t>
      </w:r>
      <w:r>
        <w:t xml:space="preserve"> under Section D Part Two, paragraph 3.2 of the STC</w:t>
      </w:r>
      <w:r w:rsidR="00B67DD8">
        <w:t>.</w:t>
      </w:r>
      <w:r>
        <w:t xml:space="preserve"> Outages of some boundary circuits and near-boundary circuits, typically including Outages on those circuits to the south of the boundary, will be modelled to measure the impact of new generators at the specified nodes to the south of a TO-TO boundary. Changes in thermal loading will be apparent on each interconnecting circuit.  Changes of less than 5% in MW flows on the interconnecting circuits will not be regarded as having a significant impact. Otherwise the site of the generator shall be considered to be within the Boundary of Influence.</w:t>
      </w:r>
    </w:p>
    <w:p w14:paraId="55EA971F" w14:textId="77777777" w:rsidR="00265BE3" w:rsidRDefault="00265BE3">
      <w:pPr>
        <w:pStyle w:val="Heading3"/>
        <w:keepLines/>
        <w:numPr>
          <w:ilvl w:val="0"/>
          <w:numId w:val="21"/>
        </w:numPr>
        <w:jc w:val="both"/>
      </w:pPr>
      <w:r>
        <w:t>Voltage impacts tend to be local, and are thus likely to fall within any Boundary of Influence defined by the above two more significant parameters of Thermal Capacity and fault levels. To confirm this, voltage will be measured during the initial studies to assess fault level and thermal impact.</w:t>
      </w:r>
    </w:p>
    <w:p w14:paraId="23B45EAC" w14:textId="77777777" w:rsidR="00265BE3" w:rsidRDefault="00265BE3" w:rsidP="00FC507D">
      <w:pPr>
        <w:pStyle w:val="Heading3"/>
        <w:keepLines/>
        <w:numPr>
          <w:ilvl w:val="0"/>
          <w:numId w:val="21"/>
        </w:numPr>
        <w:jc w:val="both"/>
      </w:pPr>
      <w:r>
        <w:t>The additional generators will be set to maximum MVAr export at each of the specified nodes. The changes in Transmission System voltage will be recorded at the other specified nodes. Subject to agreement by the Parties, and assuming that the voltage effects are more localised than thermal or fault level effects as expected, the voltage assessment will then NOT form part of the enduring process to determine the Boundary of Influence.</w:t>
      </w:r>
    </w:p>
    <w:p w14:paraId="59A0C13A" w14:textId="77777777" w:rsidR="003C621C" w:rsidRPr="00FC7628" w:rsidRDefault="00265BE3">
      <w:pPr>
        <w:pStyle w:val="Heading2"/>
        <w:keepNext/>
        <w:keepLines/>
        <w:numPr>
          <w:ilvl w:val="0"/>
          <w:numId w:val="29"/>
        </w:numPr>
        <w:jc w:val="both"/>
      </w:pPr>
      <w:r>
        <w:rPr>
          <w:b w:val="0"/>
          <w:i w:val="0"/>
          <w:sz w:val="20"/>
        </w:rPr>
        <w:t>The JPC may agree a different set of specified nodes at which generators of the sizes specified above may be placed in turn. These additional generators may be either synchronous or non-synchronous.</w:t>
      </w:r>
    </w:p>
    <w:p w14:paraId="0721B89F" w14:textId="3236475B" w:rsidR="00265BE3" w:rsidRDefault="00265BE3">
      <w:pPr>
        <w:pStyle w:val="Heading2"/>
        <w:keepNext/>
        <w:keepLines/>
        <w:numPr>
          <w:ilvl w:val="0"/>
          <w:numId w:val="29"/>
        </w:numPr>
        <w:jc w:val="both"/>
      </w:pPr>
      <w:r>
        <w:rPr>
          <w:b w:val="0"/>
          <w:i w:val="0"/>
          <w:sz w:val="20"/>
        </w:rPr>
        <w:t xml:space="preserve"> The TOs will agree that the impact of stability on agreed specified generating units within the TOs’ Transmission Areas will be measured. The impact of stability shall be measured by considering the decrement of transfer capability between the SHETL and SPT Transmission Areas, and between the SPT and </w:t>
      </w:r>
      <w:r w:rsidR="0092187B">
        <w:rPr>
          <w:b w:val="0"/>
          <w:i w:val="0"/>
          <w:sz w:val="20"/>
        </w:rPr>
        <w:t>NGET</w:t>
      </w:r>
      <w:r>
        <w:rPr>
          <w:b w:val="0"/>
          <w:i w:val="0"/>
          <w:sz w:val="20"/>
        </w:rPr>
        <w:t xml:space="preserve"> Transmission Areas as a result of stability considerations. A decrement of capability of less than 5% of the boundary value will not be considered as having a significant impact.</w:t>
      </w:r>
    </w:p>
    <w:p w14:paraId="33B46A7A" w14:textId="70513F99" w:rsidR="00265BE3" w:rsidRDefault="00265BE3">
      <w:pPr>
        <w:pStyle w:val="Heading2"/>
        <w:keepNext/>
        <w:keepLines/>
        <w:numPr>
          <w:ilvl w:val="0"/>
          <w:numId w:val="0"/>
        </w:numPr>
      </w:pPr>
      <w:r>
        <w:t xml:space="preserve"> Appendix </w:t>
      </w:r>
      <w:r w:rsidR="00CA7BB9">
        <w:t>D</w:t>
      </w:r>
      <w:r>
        <w:t>: Abbreviations and Definitions</w:t>
      </w:r>
    </w:p>
    <w:p w14:paraId="2B65A56F" w14:textId="77777777" w:rsidR="00265BE3" w:rsidRDefault="00265BE3">
      <w:pPr>
        <w:pStyle w:val="Heading2"/>
        <w:numPr>
          <w:ilvl w:val="0"/>
          <w:numId w:val="0"/>
        </w:numPr>
      </w:pPr>
      <w:r>
        <w:t>Abbreviations</w:t>
      </w:r>
    </w:p>
    <w:p w14:paraId="7588685D" w14:textId="737B07A9" w:rsidR="00265BE3" w:rsidRDefault="00265BE3">
      <w:pPr>
        <w:pStyle w:val="Left15"/>
      </w:pPr>
      <w:r>
        <w:t>TO</w:t>
      </w:r>
      <w:r>
        <w:tab/>
      </w:r>
      <w:r>
        <w:tab/>
      </w:r>
      <w:r w:rsidR="00980E45">
        <w:tab/>
      </w:r>
      <w:r>
        <w:t>Transmission Owner</w:t>
      </w:r>
    </w:p>
    <w:p w14:paraId="5D3F3754" w14:textId="5D3A6AFB" w:rsidR="007F4FCE" w:rsidRDefault="007F4FCE">
      <w:pPr>
        <w:pStyle w:val="Left15"/>
      </w:pPr>
      <w:r>
        <w:t>SO</w:t>
      </w:r>
      <w:r>
        <w:tab/>
      </w:r>
      <w:r>
        <w:tab/>
      </w:r>
      <w:r>
        <w:tab/>
        <w:t>System Operator</w:t>
      </w:r>
    </w:p>
    <w:p w14:paraId="0D18BE36" w14:textId="76189EC4" w:rsidR="00265BE3" w:rsidRDefault="000B2FC5">
      <w:pPr>
        <w:pStyle w:val="Left15"/>
      </w:pPr>
      <w:r>
        <w:t>SHE Transmission</w:t>
      </w:r>
      <w:r w:rsidR="00265BE3">
        <w:tab/>
        <w:t>Scottish Hydro-Electric Transmission Ltd.</w:t>
      </w:r>
    </w:p>
    <w:p w14:paraId="0945CBDA" w14:textId="298FC901" w:rsidR="00265BE3" w:rsidRDefault="00265BE3">
      <w:pPr>
        <w:pStyle w:val="Left15"/>
      </w:pPr>
      <w:r>
        <w:t>SP</w:t>
      </w:r>
      <w:r>
        <w:tab/>
      </w:r>
      <w:r>
        <w:tab/>
      </w:r>
      <w:r w:rsidR="00980E45">
        <w:tab/>
      </w:r>
      <w:r>
        <w:t>S</w:t>
      </w:r>
      <w:r w:rsidR="000B2FC5">
        <w:t xml:space="preserve">cottish </w:t>
      </w:r>
      <w:r>
        <w:t>P</w:t>
      </w:r>
      <w:r w:rsidR="000B2FC5">
        <w:t>ower</w:t>
      </w:r>
      <w:r>
        <w:t xml:space="preserve"> Transmission Ltd</w:t>
      </w:r>
    </w:p>
    <w:p w14:paraId="55AA2071" w14:textId="616D4205" w:rsidR="00265BE3" w:rsidRDefault="00265BE3">
      <w:pPr>
        <w:pStyle w:val="Left15"/>
      </w:pPr>
      <w:r>
        <w:t xml:space="preserve">GB SQSS </w:t>
      </w:r>
      <w:r>
        <w:tab/>
      </w:r>
      <w:r w:rsidR="00980E45">
        <w:tab/>
      </w:r>
      <w:r>
        <w:t>GB Security and Quality of Supply Standards</w:t>
      </w:r>
    </w:p>
    <w:p w14:paraId="7AAB7C5E" w14:textId="1A430E28" w:rsidR="00265BE3" w:rsidRDefault="00AE4321">
      <w:pPr>
        <w:pStyle w:val="Left15"/>
      </w:pPr>
      <w:r>
        <w:t>ETYS</w:t>
      </w:r>
      <w:r w:rsidR="000B2FC5">
        <w:tab/>
      </w:r>
      <w:r w:rsidR="00265BE3">
        <w:tab/>
      </w:r>
      <w:r w:rsidR="00265BE3">
        <w:tab/>
      </w:r>
      <w:r w:rsidR="009150A5">
        <w:t>Electricity Ten Year Statement</w:t>
      </w:r>
    </w:p>
    <w:p w14:paraId="5590D8FA" w14:textId="0AABA367" w:rsidR="00437483" w:rsidRDefault="00E17A8A">
      <w:pPr>
        <w:pStyle w:val="Left15"/>
      </w:pPr>
      <w:r>
        <w:t>OFTO</w:t>
      </w:r>
      <w:r>
        <w:tab/>
      </w:r>
      <w:r>
        <w:tab/>
        <w:t>Offshore Transmission Owner</w:t>
      </w:r>
    </w:p>
    <w:p w14:paraId="6879C776" w14:textId="77777777" w:rsidR="00265BE3" w:rsidRDefault="00265BE3">
      <w:pPr>
        <w:pStyle w:val="Heading2"/>
        <w:keepNext/>
        <w:keepLines/>
        <w:numPr>
          <w:ilvl w:val="0"/>
          <w:numId w:val="0"/>
        </w:numPr>
      </w:pPr>
      <w:r>
        <w:t xml:space="preserve">Definitions </w:t>
      </w:r>
    </w:p>
    <w:p w14:paraId="22E5DCC6" w14:textId="77777777" w:rsidR="00265BE3" w:rsidRDefault="00265BE3">
      <w:pPr>
        <w:pStyle w:val="Left15"/>
        <w:keepNext/>
        <w:keepLines/>
        <w:ind w:left="0"/>
        <w:rPr>
          <w:b/>
        </w:rPr>
      </w:pPr>
      <w:r>
        <w:rPr>
          <w:b/>
        </w:rPr>
        <w:t>STC definitions used:</w:t>
      </w:r>
    </w:p>
    <w:p w14:paraId="675368C6" w14:textId="77777777" w:rsidR="00265BE3" w:rsidRDefault="00265BE3">
      <w:pPr>
        <w:pStyle w:val="Left15"/>
        <w:keepNext/>
        <w:keepLines/>
      </w:pPr>
      <w:r>
        <w:t>Transmission System</w:t>
      </w:r>
    </w:p>
    <w:p w14:paraId="05E773C3" w14:textId="77777777" w:rsidR="00265BE3" w:rsidRDefault="00265BE3">
      <w:pPr>
        <w:pStyle w:val="Left15"/>
        <w:keepNext/>
        <w:keepLines/>
      </w:pPr>
      <w:r>
        <w:t>Construction Planning Assumptions</w:t>
      </w:r>
    </w:p>
    <w:p w14:paraId="2D22DC4D" w14:textId="77777777" w:rsidR="007C6FBD" w:rsidRDefault="00265BE3">
      <w:pPr>
        <w:pStyle w:val="Left15"/>
        <w:keepNext/>
        <w:keepLines/>
      </w:pPr>
      <w:r>
        <w:t>GB Transmission System</w:t>
      </w:r>
    </w:p>
    <w:p w14:paraId="4B939199" w14:textId="6D72F8D9" w:rsidR="00875DC4" w:rsidRDefault="007C6FBD">
      <w:pPr>
        <w:pStyle w:val="Left15"/>
        <w:keepNext/>
        <w:keepLines/>
      </w:pPr>
      <w:r>
        <w:t>The Company</w:t>
      </w:r>
    </w:p>
    <w:p w14:paraId="0149C41F" w14:textId="5A1118C5" w:rsidR="00265BE3" w:rsidRDefault="00875DC4" w:rsidP="00875DC4">
      <w:pPr>
        <w:pStyle w:val="Left15"/>
        <w:keepNext/>
        <w:keepLines/>
      </w:pPr>
      <w:r>
        <w:t>NGET</w:t>
      </w:r>
    </w:p>
    <w:p w14:paraId="6170BCA6" w14:textId="77777777" w:rsidR="007C6FBD" w:rsidRDefault="009150A5">
      <w:pPr>
        <w:pStyle w:val="Left15"/>
        <w:keepNext/>
        <w:keepLines/>
      </w:pPr>
      <w:r>
        <w:t>Electricity Ten Year Statement</w:t>
      </w:r>
    </w:p>
    <w:p w14:paraId="361F979D" w14:textId="77777777" w:rsidR="00265BE3" w:rsidRDefault="00265BE3">
      <w:pPr>
        <w:pStyle w:val="Left15"/>
      </w:pPr>
      <w:r>
        <w:t>Transmission Owner</w:t>
      </w:r>
    </w:p>
    <w:p w14:paraId="3D0F5B1D" w14:textId="17550F7E" w:rsidR="00416732" w:rsidRDefault="00265BE3">
      <w:pPr>
        <w:pStyle w:val="Left15"/>
      </w:pPr>
      <w:r>
        <w:t>Transmission Investment Plan</w:t>
      </w:r>
    </w:p>
    <w:p w14:paraId="55C47AFB" w14:textId="77777777" w:rsidR="00265BE3" w:rsidRDefault="00265BE3">
      <w:pPr>
        <w:pStyle w:val="Left15"/>
        <w:keepNext/>
        <w:keepLines/>
        <w:ind w:left="0"/>
        <w:rPr>
          <w:b/>
        </w:rPr>
      </w:pPr>
      <w:r>
        <w:rPr>
          <w:b/>
        </w:rPr>
        <w:t>CUSC definitions used:</w:t>
      </w:r>
    </w:p>
    <w:p w14:paraId="6DAEBFBB" w14:textId="77777777" w:rsidR="00265BE3" w:rsidRDefault="00265BE3">
      <w:pPr>
        <w:pStyle w:val="Left15"/>
        <w:keepNext/>
        <w:keepLines/>
        <w:rPr>
          <w:b/>
        </w:rPr>
      </w:pPr>
      <w:r>
        <w:t>Connection Offer</w:t>
      </w:r>
    </w:p>
    <w:p w14:paraId="63FE4CE3" w14:textId="77777777" w:rsidR="00265BE3" w:rsidRDefault="00265BE3">
      <w:pPr>
        <w:pStyle w:val="Left15"/>
        <w:keepNext/>
        <w:keepLines/>
        <w:ind w:left="0"/>
        <w:rPr>
          <w:b/>
        </w:rPr>
      </w:pPr>
      <w:r>
        <w:rPr>
          <w:b/>
        </w:rPr>
        <w:t>Definition used from other STCPs:</w:t>
      </w:r>
    </w:p>
    <w:p w14:paraId="2DD88625" w14:textId="77777777" w:rsidR="00265BE3" w:rsidRDefault="00265BE3">
      <w:pPr>
        <w:pStyle w:val="Left15"/>
        <w:keepNext/>
        <w:keepLines/>
      </w:pPr>
      <w:r>
        <w:t>Joint Planning Committee (JPC) - STCP 16-1</w:t>
      </w:r>
    </w:p>
    <w:p w14:paraId="669EFF92" w14:textId="77777777" w:rsidR="00265BE3" w:rsidRDefault="00265BE3">
      <w:pPr>
        <w:pStyle w:val="Left15"/>
        <w:keepNext/>
        <w:keepLines/>
      </w:pPr>
      <w:r>
        <w:t>Investment Planning Study Guidelines – STCP 16-1</w:t>
      </w:r>
    </w:p>
    <w:p w14:paraId="7CBF84D6" w14:textId="77777777" w:rsidR="00265BE3" w:rsidRDefault="00BD303F">
      <w:pPr>
        <w:pStyle w:val="Left15"/>
        <w:keepNext/>
        <w:keepLines/>
      </w:pPr>
      <w:r>
        <w:t xml:space="preserve">ETYS </w:t>
      </w:r>
      <w:r w:rsidR="00265BE3">
        <w:t>Study Guidelines – STCP 20-1</w:t>
      </w:r>
    </w:p>
    <w:p w14:paraId="5A580F29" w14:textId="77777777" w:rsidR="00265BE3" w:rsidRDefault="00265BE3">
      <w:pPr>
        <w:pStyle w:val="Left15"/>
        <w:keepNext/>
        <w:keepLines/>
      </w:pPr>
    </w:p>
    <w:p w14:paraId="7F4A76AD" w14:textId="77777777" w:rsidR="00265BE3" w:rsidRDefault="00265BE3">
      <w:pPr>
        <w:pStyle w:val="Left15"/>
        <w:keepNext/>
        <w:keepLines/>
      </w:pPr>
    </w:p>
    <w:sectPr w:rsidR="00265BE3">
      <w:pgSz w:w="13792" w:h="16838"/>
      <w:pgMar w:top="1440" w:right="3686"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B287A" w14:textId="77777777" w:rsidR="003E2A05" w:rsidRDefault="003E2A05">
      <w:r>
        <w:separator/>
      </w:r>
    </w:p>
  </w:endnote>
  <w:endnote w:type="continuationSeparator" w:id="0">
    <w:p w14:paraId="657762A3" w14:textId="77777777" w:rsidR="003E2A05" w:rsidRDefault="003E2A05">
      <w:r>
        <w:continuationSeparator/>
      </w:r>
    </w:p>
  </w:endnote>
  <w:endnote w:type="continuationNotice" w:id="1">
    <w:p w14:paraId="6D563AF4" w14:textId="77777777" w:rsidR="003E2A05" w:rsidRDefault="003E2A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012C" w14:textId="66F0B990" w:rsidR="00FC7628" w:rsidRDefault="00FC7628">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0D6A95">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D6A95">
      <w:rPr>
        <w:rStyle w:val="PageNumber"/>
        <w:noProof/>
      </w:rPr>
      <w:t>15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709C5" w14:textId="77777777" w:rsidR="003E2A05" w:rsidRDefault="003E2A05">
      <w:r>
        <w:separator/>
      </w:r>
    </w:p>
  </w:footnote>
  <w:footnote w:type="continuationSeparator" w:id="0">
    <w:p w14:paraId="70FD8C8D" w14:textId="77777777" w:rsidR="003E2A05" w:rsidRDefault="003E2A05">
      <w:r>
        <w:continuationSeparator/>
      </w:r>
    </w:p>
  </w:footnote>
  <w:footnote w:type="continuationNotice" w:id="1">
    <w:p w14:paraId="5F6597F9" w14:textId="77777777" w:rsidR="003E2A05" w:rsidRDefault="003E2A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68186" w14:textId="5933EC56" w:rsidR="00FC7628" w:rsidRDefault="00FC7628">
    <w:pPr>
      <w:pStyle w:val="Header"/>
    </w:pPr>
    <w:r>
      <w:t xml:space="preserve">STCP 22-1 Production of Models for GB System Planning </w:t>
    </w:r>
  </w:p>
  <w:p w14:paraId="5C6BC8FC" w14:textId="4F4FB90C" w:rsidR="00FC7628" w:rsidRDefault="00FC7628">
    <w:pPr>
      <w:pStyle w:val="Header"/>
    </w:pPr>
    <w:r>
      <w:t xml:space="preserve">Issue </w:t>
    </w:r>
    <w:r w:rsidRPr="001433FD">
      <w:t>00</w:t>
    </w:r>
    <w:r w:rsidR="00C56E8A" w:rsidRPr="001433FD">
      <w:t>5</w:t>
    </w:r>
    <w:r w:rsidRPr="001433FD">
      <w:t xml:space="preserve"> – </w:t>
    </w:r>
    <w:r w:rsidR="003A7F2F">
      <w:t>25</w:t>
    </w:r>
    <w:r w:rsidR="00875DC4" w:rsidRPr="001433FD">
      <w:t>/04/20</w:t>
    </w:r>
    <w:r w:rsidR="00C56E8A" w:rsidRPr="001433FD">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18AB"/>
    <w:multiLevelType w:val="multilevel"/>
    <w:tmpl w:val="1F08F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2677F"/>
    <w:multiLevelType w:val="hybridMultilevel"/>
    <w:tmpl w:val="919EC004"/>
    <w:lvl w:ilvl="0" w:tplc="93327366">
      <w:start w:val="1"/>
      <w:numFmt w:val="bullet"/>
      <w:pStyle w:val="StyleBulleted"/>
      <w:lvlText w:val=""/>
      <w:lvlJc w:val="left"/>
      <w:pPr>
        <w:tabs>
          <w:tab w:val="num" w:pos="851"/>
        </w:tabs>
        <w:ind w:left="1418" w:hanging="567"/>
      </w:pPr>
      <w:rPr>
        <w:rFonts w:ascii="Symbol" w:hAnsi="Symbol" w:hint="default"/>
      </w:rPr>
    </w:lvl>
    <w:lvl w:ilvl="1" w:tplc="7CDC6E1E" w:tentative="1">
      <w:start w:val="1"/>
      <w:numFmt w:val="bullet"/>
      <w:lvlText w:val="o"/>
      <w:lvlJc w:val="left"/>
      <w:pPr>
        <w:tabs>
          <w:tab w:val="num" w:pos="1440"/>
        </w:tabs>
        <w:ind w:left="1440" w:hanging="360"/>
      </w:pPr>
      <w:rPr>
        <w:rFonts w:ascii="Courier New" w:hAnsi="Courier New" w:cs="Courier New" w:hint="default"/>
      </w:rPr>
    </w:lvl>
    <w:lvl w:ilvl="2" w:tplc="EFCAA510" w:tentative="1">
      <w:start w:val="1"/>
      <w:numFmt w:val="bullet"/>
      <w:lvlText w:val=""/>
      <w:lvlJc w:val="left"/>
      <w:pPr>
        <w:tabs>
          <w:tab w:val="num" w:pos="2160"/>
        </w:tabs>
        <w:ind w:left="2160" w:hanging="360"/>
      </w:pPr>
      <w:rPr>
        <w:rFonts w:ascii="Wingdings" w:hAnsi="Wingdings" w:hint="default"/>
      </w:rPr>
    </w:lvl>
    <w:lvl w:ilvl="3" w:tplc="D2104BC0" w:tentative="1">
      <w:start w:val="1"/>
      <w:numFmt w:val="bullet"/>
      <w:lvlText w:val=""/>
      <w:lvlJc w:val="left"/>
      <w:pPr>
        <w:tabs>
          <w:tab w:val="num" w:pos="2880"/>
        </w:tabs>
        <w:ind w:left="2880" w:hanging="360"/>
      </w:pPr>
      <w:rPr>
        <w:rFonts w:ascii="Symbol" w:hAnsi="Symbol" w:hint="default"/>
      </w:rPr>
    </w:lvl>
    <w:lvl w:ilvl="4" w:tplc="774290EA" w:tentative="1">
      <w:start w:val="1"/>
      <w:numFmt w:val="bullet"/>
      <w:lvlText w:val="o"/>
      <w:lvlJc w:val="left"/>
      <w:pPr>
        <w:tabs>
          <w:tab w:val="num" w:pos="3600"/>
        </w:tabs>
        <w:ind w:left="3600" w:hanging="360"/>
      </w:pPr>
      <w:rPr>
        <w:rFonts w:ascii="Courier New" w:hAnsi="Courier New" w:cs="Courier New" w:hint="default"/>
      </w:rPr>
    </w:lvl>
    <w:lvl w:ilvl="5" w:tplc="D9ECCF60" w:tentative="1">
      <w:start w:val="1"/>
      <w:numFmt w:val="bullet"/>
      <w:lvlText w:val=""/>
      <w:lvlJc w:val="left"/>
      <w:pPr>
        <w:tabs>
          <w:tab w:val="num" w:pos="4320"/>
        </w:tabs>
        <w:ind w:left="4320" w:hanging="360"/>
      </w:pPr>
      <w:rPr>
        <w:rFonts w:ascii="Wingdings" w:hAnsi="Wingdings" w:hint="default"/>
      </w:rPr>
    </w:lvl>
    <w:lvl w:ilvl="6" w:tplc="3318A0F8" w:tentative="1">
      <w:start w:val="1"/>
      <w:numFmt w:val="bullet"/>
      <w:lvlText w:val=""/>
      <w:lvlJc w:val="left"/>
      <w:pPr>
        <w:tabs>
          <w:tab w:val="num" w:pos="5040"/>
        </w:tabs>
        <w:ind w:left="5040" w:hanging="360"/>
      </w:pPr>
      <w:rPr>
        <w:rFonts w:ascii="Symbol" w:hAnsi="Symbol" w:hint="default"/>
      </w:rPr>
    </w:lvl>
    <w:lvl w:ilvl="7" w:tplc="CDAE4092" w:tentative="1">
      <w:start w:val="1"/>
      <w:numFmt w:val="bullet"/>
      <w:lvlText w:val="o"/>
      <w:lvlJc w:val="left"/>
      <w:pPr>
        <w:tabs>
          <w:tab w:val="num" w:pos="5760"/>
        </w:tabs>
        <w:ind w:left="5760" w:hanging="360"/>
      </w:pPr>
      <w:rPr>
        <w:rFonts w:ascii="Courier New" w:hAnsi="Courier New" w:cs="Courier New" w:hint="default"/>
      </w:rPr>
    </w:lvl>
    <w:lvl w:ilvl="8" w:tplc="85404F7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B540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6" w15:restartNumberingAfterBreak="0">
    <w:nsid w:val="1C2F00B9"/>
    <w:multiLevelType w:val="multilevel"/>
    <w:tmpl w:val="83DAE452"/>
    <w:lvl w:ilvl="0">
      <w:start w:val="1"/>
      <w:numFmt w:val="bullet"/>
      <w:lvlText w:val=""/>
      <w:lvlJc w:val="left"/>
      <w:pPr>
        <w:tabs>
          <w:tab w:val="num" w:pos="1571"/>
        </w:tabs>
        <w:ind w:left="1571" w:hanging="360"/>
      </w:pPr>
      <w:rPr>
        <w:rFonts w:ascii="Symbol" w:hAnsi="Symbol" w:hint="default"/>
        <w:sz w:val="20"/>
      </w:rPr>
    </w:lvl>
    <w:lvl w:ilvl="1">
      <w:start w:val="1"/>
      <w:numFmt w:val="decimal"/>
      <w:lvlText w:val="%1.%2"/>
      <w:lvlJc w:val="left"/>
      <w:pPr>
        <w:tabs>
          <w:tab w:val="num" w:pos="2062"/>
        </w:tabs>
        <w:ind w:left="2062" w:hanging="851"/>
      </w:pPr>
      <w:rPr>
        <w:rFonts w:hint="default"/>
      </w:rPr>
    </w:lvl>
    <w:lvl w:ilvl="2">
      <w:start w:val="1"/>
      <w:numFmt w:val="decimal"/>
      <w:lvlText w:val="%1.%2.%3"/>
      <w:lvlJc w:val="left"/>
      <w:pPr>
        <w:tabs>
          <w:tab w:val="num" w:pos="1211"/>
        </w:tabs>
        <w:ind w:left="1211" w:firstLine="0"/>
      </w:pPr>
      <w:rPr>
        <w:rFonts w:hint="default"/>
      </w:rPr>
    </w:lvl>
    <w:lvl w:ilvl="3">
      <w:start w:val="1"/>
      <w:numFmt w:val="decimal"/>
      <w:lvlText w:val="%1.%2.%3.%4"/>
      <w:lvlJc w:val="left"/>
      <w:pPr>
        <w:tabs>
          <w:tab w:val="num" w:pos="1211"/>
        </w:tabs>
        <w:ind w:left="1211" w:firstLine="0"/>
      </w:pPr>
      <w:rPr>
        <w:rFonts w:hint="default"/>
      </w:rPr>
    </w:lvl>
    <w:lvl w:ilvl="4">
      <w:start w:val="1"/>
      <w:numFmt w:val="decimal"/>
      <w:lvlText w:val="%1.%2.%3.%4.%5"/>
      <w:lvlJc w:val="left"/>
      <w:pPr>
        <w:tabs>
          <w:tab w:val="num" w:pos="1211"/>
        </w:tabs>
        <w:ind w:left="1211" w:firstLine="0"/>
      </w:pPr>
      <w:rPr>
        <w:rFonts w:hint="default"/>
      </w:rPr>
    </w:lvl>
    <w:lvl w:ilvl="5">
      <w:start w:val="1"/>
      <w:numFmt w:val="decimal"/>
      <w:lvlText w:val="%1.%2.%3.%4.%5.%6"/>
      <w:lvlJc w:val="left"/>
      <w:pPr>
        <w:tabs>
          <w:tab w:val="num" w:pos="1211"/>
        </w:tabs>
        <w:ind w:left="1211" w:firstLine="0"/>
      </w:pPr>
      <w:rPr>
        <w:rFonts w:hint="default"/>
      </w:rPr>
    </w:lvl>
    <w:lvl w:ilvl="6">
      <w:start w:val="1"/>
      <w:numFmt w:val="decimal"/>
      <w:lvlText w:val="%1.%2.%3.%4.%5.%6.%7"/>
      <w:lvlJc w:val="left"/>
      <w:pPr>
        <w:tabs>
          <w:tab w:val="num" w:pos="1211"/>
        </w:tabs>
        <w:ind w:left="1211" w:firstLine="0"/>
      </w:pPr>
      <w:rPr>
        <w:rFonts w:hint="default"/>
      </w:rPr>
    </w:lvl>
    <w:lvl w:ilvl="7">
      <w:start w:val="1"/>
      <w:numFmt w:val="decimal"/>
      <w:lvlText w:val="%1.%2.%3.%4.%5.%6.%7.%8"/>
      <w:lvlJc w:val="left"/>
      <w:pPr>
        <w:tabs>
          <w:tab w:val="num" w:pos="1211"/>
        </w:tabs>
        <w:ind w:left="1211" w:firstLine="0"/>
      </w:pPr>
      <w:rPr>
        <w:rFonts w:hint="default"/>
      </w:rPr>
    </w:lvl>
    <w:lvl w:ilvl="8">
      <w:start w:val="1"/>
      <w:numFmt w:val="decimal"/>
      <w:lvlText w:val="%1.%2.%3.%4.%5.%6.%7.%8.%9"/>
      <w:lvlJc w:val="left"/>
      <w:pPr>
        <w:tabs>
          <w:tab w:val="num" w:pos="1211"/>
        </w:tabs>
        <w:ind w:left="1211" w:firstLine="0"/>
      </w:pPr>
      <w:rPr>
        <w:rFonts w:hint="default"/>
      </w:rPr>
    </w:lvl>
  </w:abstractNum>
  <w:abstractNum w:abstractNumId="7"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BE62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03B5112"/>
    <w:multiLevelType w:val="singleLevel"/>
    <w:tmpl w:val="EAFEA4C0"/>
    <w:lvl w:ilvl="0">
      <w:start w:val="1"/>
      <w:numFmt w:val="lowerRoman"/>
      <w:lvlText w:val="(%1)"/>
      <w:lvlJc w:val="left"/>
      <w:pPr>
        <w:tabs>
          <w:tab w:val="num" w:pos="1440"/>
        </w:tabs>
        <w:ind w:left="1440" w:hanging="720"/>
      </w:pPr>
      <w:rPr>
        <w:rFonts w:hint="default"/>
      </w:rPr>
    </w:lvl>
  </w:abstractNum>
  <w:abstractNum w:abstractNumId="13" w15:restartNumberingAfterBreak="0">
    <w:nsid w:val="43FD0115"/>
    <w:multiLevelType w:val="hybridMultilevel"/>
    <w:tmpl w:val="7742A9F0"/>
    <w:lvl w:ilvl="0" w:tplc="DE3051CC">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4" w15:restartNumberingAfterBreak="0">
    <w:nsid w:val="450054AD"/>
    <w:multiLevelType w:val="hybridMultilevel"/>
    <w:tmpl w:val="972ABDE2"/>
    <w:lvl w:ilvl="0" w:tplc="320ED186">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0B7D2E"/>
    <w:multiLevelType w:val="multilevel"/>
    <w:tmpl w:val="35209D66"/>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8B50452"/>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4BA948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9"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46143FF"/>
    <w:multiLevelType w:val="multilevel"/>
    <w:tmpl w:val="0302E25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ascii="Arial" w:hAnsi="Arial" w:hint="default"/>
        <w:b w:val="0"/>
        <w:i w:val="0"/>
        <w:sz w:val="2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5A43111C"/>
    <w:multiLevelType w:val="multilevel"/>
    <w:tmpl w:val="3B28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0393D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4" w15:restartNumberingAfterBreak="0">
    <w:nsid w:val="733E7306"/>
    <w:multiLevelType w:val="hybridMultilevel"/>
    <w:tmpl w:val="FA2AE578"/>
    <w:lvl w:ilvl="0" w:tplc="0A9A3AAA">
      <w:start w:val="1"/>
      <w:numFmt w:val="lowerLetter"/>
      <w:pStyle w:val="Heading6"/>
      <w:lvlText w:val="%1)"/>
      <w:lvlJc w:val="left"/>
      <w:pPr>
        <w:tabs>
          <w:tab w:val="num" w:pos="720"/>
        </w:tabs>
        <w:ind w:left="720" w:hanging="360"/>
      </w:pPr>
      <w:rPr>
        <w:rFonts w:hint="default"/>
      </w:rPr>
    </w:lvl>
    <w:lvl w:ilvl="1" w:tplc="DEA61494" w:tentative="1">
      <w:start w:val="1"/>
      <w:numFmt w:val="lowerLetter"/>
      <w:lvlText w:val="%2."/>
      <w:lvlJc w:val="left"/>
      <w:pPr>
        <w:tabs>
          <w:tab w:val="num" w:pos="1440"/>
        </w:tabs>
        <w:ind w:left="1440" w:hanging="360"/>
      </w:pPr>
    </w:lvl>
    <w:lvl w:ilvl="2" w:tplc="C1B00576" w:tentative="1">
      <w:start w:val="1"/>
      <w:numFmt w:val="lowerRoman"/>
      <w:lvlText w:val="%3."/>
      <w:lvlJc w:val="right"/>
      <w:pPr>
        <w:tabs>
          <w:tab w:val="num" w:pos="2160"/>
        </w:tabs>
        <w:ind w:left="2160" w:hanging="180"/>
      </w:pPr>
    </w:lvl>
    <w:lvl w:ilvl="3" w:tplc="F6BAC2B8" w:tentative="1">
      <w:start w:val="1"/>
      <w:numFmt w:val="decimal"/>
      <w:lvlText w:val="%4."/>
      <w:lvlJc w:val="left"/>
      <w:pPr>
        <w:tabs>
          <w:tab w:val="num" w:pos="2880"/>
        </w:tabs>
        <w:ind w:left="2880" w:hanging="360"/>
      </w:pPr>
    </w:lvl>
    <w:lvl w:ilvl="4" w:tplc="A7665FAC" w:tentative="1">
      <w:start w:val="1"/>
      <w:numFmt w:val="lowerLetter"/>
      <w:lvlText w:val="%5."/>
      <w:lvlJc w:val="left"/>
      <w:pPr>
        <w:tabs>
          <w:tab w:val="num" w:pos="3600"/>
        </w:tabs>
        <w:ind w:left="3600" w:hanging="360"/>
      </w:pPr>
    </w:lvl>
    <w:lvl w:ilvl="5" w:tplc="D0FE16B6" w:tentative="1">
      <w:start w:val="1"/>
      <w:numFmt w:val="lowerRoman"/>
      <w:lvlText w:val="%6."/>
      <w:lvlJc w:val="right"/>
      <w:pPr>
        <w:tabs>
          <w:tab w:val="num" w:pos="4320"/>
        </w:tabs>
        <w:ind w:left="4320" w:hanging="180"/>
      </w:pPr>
    </w:lvl>
    <w:lvl w:ilvl="6" w:tplc="A3FA2EE0" w:tentative="1">
      <w:start w:val="1"/>
      <w:numFmt w:val="decimal"/>
      <w:lvlText w:val="%7."/>
      <w:lvlJc w:val="left"/>
      <w:pPr>
        <w:tabs>
          <w:tab w:val="num" w:pos="5040"/>
        </w:tabs>
        <w:ind w:left="5040" w:hanging="360"/>
      </w:pPr>
    </w:lvl>
    <w:lvl w:ilvl="7" w:tplc="A26EE8B0" w:tentative="1">
      <w:start w:val="1"/>
      <w:numFmt w:val="lowerLetter"/>
      <w:lvlText w:val="%8."/>
      <w:lvlJc w:val="left"/>
      <w:pPr>
        <w:tabs>
          <w:tab w:val="num" w:pos="5760"/>
        </w:tabs>
        <w:ind w:left="5760" w:hanging="360"/>
      </w:pPr>
    </w:lvl>
    <w:lvl w:ilvl="8" w:tplc="43683A70" w:tentative="1">
      <w:start w:val="1"/>
      <w:numFmt w:val="lowerRoman"/>
      <w:lvlText w:val="%9."/>
      <w:lvlJc w:val="right"/>
      <w:pPr>
        <w:tabs>
          <w:tab w:val="num" w:pos="6480"/>
        </w:tabs>
        <w:ind w:left="6480" w:hanging="180"/>
      </w:pPr>
    </w:lvl>
  </w:abstractNum>
  <w:abstractNum w:abstractNumId="25" w15:restartNumberingAfterBreak="0">
    <w:nsid w:val="741648F4"/>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EEF5DE2"/>
    <w:multiLevelType w:val="hybridMultilevel"/>
    <w:tmpl w:val="972ABDE2"/>
    <w:lvl w:ilvl="0" w:tplc="319A654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822506101">
    <w:abstractNumId w:val="20"/>
  </w:num>
  <w:num w:numId="2" w16cid:durableId="660546251">
    <w:abstractNumId w:val="28"/>
  </w:num>
  <w:num w:numId="3" w16cid:durableId="1834763057">
    <w:abstractNumId w:val="9"/>
  </w:num>
  <w:num w:numId="4" w16cid:durableId="1939171517">
    <w:abstractNumId w:val="8"/>
  </w:num>
  <w:num w:numId="5" w16cid:durableId="2129735556">
    <w:abstractNumId w:val="11"/>
  </w:num>
  <w:num w:numId="6" w16cid:durableId="1222907641">
    <w:abstractNumId w:val="1"/>
  </w:num>
  <w:num w:numId="7" w16cid:durableId="1424179457">
    <w:abstractNumId w:val="23"/>
  </w:num>
  <w:num w:numId="8" w16cid:durableId="1594194848">
    <w:abstractNumId w:val="26"/>
  </w:num>
  <w:num w:numId="9" w16cid:durableId="1916010804">
    <w:abstractNumId w:val="12"/>
  </w:num>
  <w:num w:numId="10" w16cid:durableId="1435396742">
    <w:abstractNumId w:val="7"/>
  </w:num>
  <w:num w:numId="11" w16cid:durableId="2005815822">
    <w:abstractNumId w:val="18"/>
  </w:num>
  <w:num w:numId="12" w16cid:durableId="778840993">
    <w:abstractNumId w:val="24"/>
  </w:num>
  <w:num w:numId="13" w16cid:durableId="1500341084">
    <w:abstractNumId w:val="25"/>
  </w:num>
  <w:num w:numId="14" w16cid:durableId="1691297157">
    <w:abstractNumId w:val="16"/>
  </w:num>
  <w:num w:numId="15" w16cid:durableId="879125413">
    <w:abstractNumId w:val="5"/>
  </w:num>
  <w:num w:numId="16" w16cid:durableId="553389325">
    <w:abstractNumId w:val="20"/>
  </w:num>
  <w:num w:numId="17" w16cid:durableId="324743691">
    <w:abstractNumId w:val="3"/>
  </w:num>
  <w:num w:numId="18" w16cid:durableId="2085833923">
    <w:abstractNumId w:val="19"/>
  </w:num>
  <w:num w:numId="19" w16cid:durableId="691420166">
    <w:abstractNumId w:val="2"/>
  </w:num>
  <w:num w:numId="20" w16cid:durableId="1929000732">
    <w:abstractNumId w:val="4"/>
  </w:num>
  <w:num w:numId="21" w16cid:durableId="1199123808">
    <w:abstractNumId w:val="17"/>
  </w:num>
  <w:num w:numId="22" w16cid:durableId="2054575820">
    <w:abstractNumId w:val="15"/>
  </w:num>
  <w:num w:numId="23" w16cid:durableId="1405956831">
    <w:abstractNumId w:val="22"/>
  </w:num>
  <w:num w:numId="24" w16cid:durableId="394550021">
    <w:abstractNumId w:val="20"/>
    <w:lvlOverride w:ilvl="0">
      <w:startOverride w:val="3"/>
    </w:lvlOverride>
    <w:lvlOverride w:ilvl="1">
      <w:startOverride w:val="12"/>
    </w:lvlOverride>
    <w:lvlOverride w:ilvl="2">
      <w:startOverride w:val="2"/>
    </w:lvlOverride>
  </w:num>
  <w:num w:numId="25" w16cid:durableId="1836988837">
    <w:abstractNumId w:val="6"/>
  </w:num>
  <w:num w:numId="26" w16cid:durableId="1839079051">
    <w:abstractNumId w:val="10"/>
  </w:num>
  <w:num w:numId="27" w16cid:durableId="1595243686">
    <w:abstractNumId w:val="13"/>
  </w:num>
  <w:num w:numId="28" w16cid:durableId="1721712019">
    <w:abstractNumId w:val="14"/>
  </w:num>
  <w:num w:numId="29" w16cid:durableId="2007904857">
    <w:abstractNumId w:val="27"/>
  </w:num>
  <w:num w:numId="30" w16cid:durableId="138303601">
    <w:abstractNumId w:val="20"/>
  </w:num>
  <w:num w:numId="31" w16cid:durableId="1247671">
    <w:abstractNumId w:val="20"/>
  </w:num>
  <w:num w:numId="32" w16cid:durableId="1508054313">
    <w:abstractNumId w:val="20"/>
  </w:num>
  <w:num w:numId="33" w16cid:durableId="1467773337">
    <w:abstractNumId w:val="20"/>
  </w:num>
  <w:num w:numId="34" w16cid:durableId="2070568620">
    <w:abstractNumId w:val="20"/>
  </w:num>
  <w:num w:numId="35" w16cid:durableId="398334689">
    <w:abstractNumId w:val="20"/>
  </w:num>
  <w:num w:numId="36" w16cid:durableId="1242327700">
    <w:abstractNumId w:val="20"/>
  </w:num>
  <w:num w:numId="37" w16cid:durableId="1201937002">
    <w:abstractNumId w:val="20"/>
  </w:num>
  <w:num w:numId="38" w16cid:durableId="2002079417">
    <w:abstractNumId w:val="20"/>
  </w:num>
  <w:num w:numId="39" w16cid:durableId="240337466">
    <w:abstractNumId w:val="20"/>
  </w:num>
  <w:num w:numId="40" w16cid:durableId="989407887">
    <w:abstractNumId w:val="20"/>
  </w:num>
  <w:num w:numId="41" w16cid:durableId="1411853891">
    <w:abstractNumId w:val="20"/>
  </w:num>
  <w:num w:numId="42" w16cid:durableId="581140346">
    <w:abstractNumId w:val="20"/>
  </w:num>
  <w:num w:numId="43" w16cid:durableId="1238632006">
    <w:abstractNumId w:val="20"/>
  </w:num>
  <w:num w:numId="44" w16cid:durableId="271136963">
    <w:abstractNumId w:val="20"/>
  </w:num>
  <w:num w:numId="45" w16cid:durableId="1333945131">
    <w:abstractNumId w:val="20"/>
  </w:num>
  <w:num w:numId="46" w16cid:durableId="27218337">
    <w:abstractNumId w:val="20"/>
  </w:num>
  <w:num w:numId="47" w16cid:durableId="695618197">
    <w:abstractNumId w:val="20"/>
  </w:num>
  <w:num w:numId="48" w16cid:durableId="1298220312">
    <w:abstractNumId w:val="20"/>
  </w:num>
  <w:num w:numId="49" w16cid:durableId="111441636">
    <w:abstractNumId w:val="20"/>
  </w:num>
  <w:num w:numId="50" w16cid:durableId="1717896342">
    <w:abstractNumId w:val="20"/>
  </w:num>
  <w:num w:numId="51" w16cid:durableId="693457803">
    <w:abstractNumId w:val="21"/>
  </w:num>
  <w:num w:numId="52" w16cid:durableId="1629968448">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A8A"/>
    <w:rsid w:val="00004E13"/>
    <w:rsid w:val="000054FA"/>
    <w:rsid w:val="00006F0C"/>
    <w:rsid w:val="0000789E"/>
    <w:rsid w:val="00011A85"/>
    <w:rsid w:val="000154AE"/>
    <w:rsid w:val="00017BE5"/>
    <w:rsid w:val="00020928"/>
    <w:rsid w:val="00020DC9"/>
    <w:rsid w:val="0002512D"/>
    <w:rsid w:val="00034011"/>
    <w:rsid w:val="00052215"/>
    <w:rsid w:val="00052727"/>
    <w:rsid w:val="000540C7"/>
    <w:rsid w:val="00064B6F"/>
    <w:rsid w:val="000660F9"/>
    <w:rsid w:val="000706DD"/>
    <w:rsid w:val="0007375F"/>
    <w:rsid w:val="00076C18"/>
    <w:rsid w:val="000826A3"/>
    <w:rsid w:val="00091BE1"/>
    <w:rsid w:val="000947AB"/>
    <w:rsid w:val="000A3D51"/>
    <w:rsid w:val="000A7D6D"/>
    <w:rsid w:val="000B2C98"/>
    <w:rsid w:val="000B2FC5"/>
    <w:rsid w:val="000C0FD2"/>
    <w:rsid w:val="000C1CAD"/>
    <w:rsid w:val="000D0859"/>
    <w:rsid w:val="000D1716"/>
    <w:rsid w:val="000D6A95"/>
    <w:rsid w:val="000E0CDD"/>
    <w:rsid w:val="000E5E41"/>
    <w:rsid w:val="000E7105"/>
    <w:rsid w:val="000F5A58"/>
    <w:rsid w:val="0011227D"/>
    <w:rsid w:val="00117328"/>
    <w:rsid w:val="0012261F"/>
    <w:rsid w:val="00126D0B"/>
    <w:rsid w:val="00127D8D"/>
    <w:rsid w:val="001312DC"/>
    <w:rsid w:val="00133EA6"/>
    <w:rsid w:val="00137C05"/>
    <w:rsid w:val="001408ED"/>
    <w:rsid w:val="00142117"/>
    <w:rsid w:val="001433FD"/>
    <w:rsid w:val="00153041"/>
    <w:rsid w:val="00153E55"/>
    <w:rsid w:val="001579C2"/>
    <w:rsid w:val="00157E93"/>
    <w:rsid w:val="00160630"/>
    <w:rsid w:val="001609F0"/>
    <w:rsid w:val="00163A83"/>
    <w:rsid w:val="00185926"/>
    <w:rsid w:val="00191ECD"/>
    <w:rsid w:val="0019699C"/>
    <w:rsid w:val="001A09F9"/>
    <w:rsid w:val="001B1452"/>
    <w:rsid w:val="001B76FF"/>
    <w:rsid w:val="001C0EB4"/>
    <w:rsid w:val="001C5041"/>
    <w:rsid w:val="001C5C0D"/>
    <w:rsid w:val="001C6CF3"/>
    <w:rsid w:val="001D7FDD"/>
    <w:rsid w:val="001E5CA5"/>
    <w:rsid w:val="001F3008"/>
    <w:rsid w:val="001F70EF"/>
    <w:rsid w:val="0020016B"/>
    <w:rsid w:val="00201BBD"/>
    <w:rsid w:val="0020328F"/>
    <w:rsid w:val="00205F89"/>
    <w:rsid w:val="002177AE"/>
    <w:rsid w:val="002220A0"/>
    <w:rsid w:val="00224802"/>
    <w:rsid w:val="00226A0D"/>
    <w:rsid w:val="00231503"/>
    <w:rsid w:val="002329A4"/>
    <w:rsid w:val="002333E2"/>
    <w:rsid w:val="00236BC6"/>
    <w:rsid w:val="00237909"/>
    <w:rsid w:val="00246F6C"/>
    <w:rsid w:val="00250814"/>
    <w:rsid w:val="00250C40"/>
    <w:rsid w:val="00265BE3"/>
    <w:rsid w:val="00266451"/>
    <w:rsid w:val="00272C6D"/>
    <w:rsid w:val="0027552A"/>
    <w:rsid w:val="002768B0"/>
    <w:rsid w:val="00284048"/>
    <w:rsid w:val="00292C98"/>
    <w:rsid w:val="002A3E66"/>
    <w:rsid w:val="002A7FB9"/>
    <w:rsid w:val="002B401C"/>
    <w:rsid w:val="002B5A50"/>
    <w:rsid w:val="002C07D2"/>
    <w:rsid w:val="002C26EF"/>
    <w:rsid w:val="002C29EE"/>
    <w:rsid w:val="002D27C5"/>
    <w:rsid w:val="002D73E0"/>
    <w:rsid w:val="002F07EA"/>
    <w:rsid w:val="002F3D53"/>
    <w:rsid w:val="002F62E5"/>
    <w:rsid w:val="00311DB7"/>
    <w:rsid w:val="00315114"/>
    <w:rsid w:val="003161C4"/>
    <w:rsid w:val="00316C9E"/>
    <w:rsid w:val="0032393D"/>
    <w:rsid w:val="003242A4"/>
    <w:rsid w:val="00332C89"/>
    <w:rsid w:val="0033336E"/>
    <w:rsid w:val="0033458D"/>
    <w:rsid w:val="00347276"/>
    <w:rsid w:val="00357FF1"/>
    <w:rsid w:val="003640C6"/>
    <w:rsid w:val="00367567"/>
    <w:rsid w:val="003730FC"/>
    <w:rsid w:val="00384132"/>
    <w:rsid w:val="003847B1"/>
    <w:rsid w:val="0039237E"/>
    <w:rsid w:val="003A7F2F"/>
    <w:rsid w:val="003B19F2"/>
    <w:rsid w:val="003C621C"/>
    <w:rsid w:val="003D530E"/>
    <w:rsid w:val="003E22A3"/>
    <w:rsid w:val="003E2789"/>
    <w:rsid w:val="003E2A05"/>
    <w:rsid w:val="003E4782"/>
    <w:rsid w:val="003E6E9F"/>
    <w:rsid w:val="003F064C"/>
    <w:rsid w:val="003F1C0E"/>
    <w:rsid w:val="0040372E"/>
    <w:rsid w:val="00405ECE"/>
    <w:rsid w:val="0041265B"/>
    <w:rsid w:val="00413A78"/>
    <w:rsid w:val="00416732"/>
    <w:rsid w:val="00420E30"/>
    <w:rsid w:val="00422477"/>
    <w:rsid w:val="0042429C"/>
    <w:rsid w:val="00431E63"/>
    <w:rsid w:val="004331EB"/>
    <w:rsid w:val="00433971"/>
    <w:rsid w:val="00436DC4"/>
    <w:rsid w:val="00437483"/>
    <w:rsid w:val="00440D83"/>
    <w:rsid w:val="00444FD9"/>
    <w:rsid w:val="00450801"/>
    <w:rsid w:val="00472D10"/>
    <w:rsid w:val="00473187"/>
    <w:rsid w:val="0049049E"/>
    <w:rsid w:val="00494A44"/>
    <w:rsid w:val="0049613F"/>
    <w:rsid w:val="004A26E2"/>
    <w:rsid w:val="004A5189"/>
    <w:rsid w:val="004B2EEC"/>
    <w:rsid w:val="004B69DC"/>
    <w:rsid w:val="004C021E"/>
    <w:rsid w:val="004C46AB"/>
    <w:rsid w:val="004C4D1B"/>
    <w:rsid w:val="004D5FE1"/>
    <w:rsid w:val="004D69B8"/>
    <w:rsid w:val="004F193A"/>
    <w:rsid w:val="004F24AD"/>
    <w:rsid w:val="00506C16"/>
    <w:rsid w:val="0051096A"/>
    <w:rsid w:val="005240AC"/>
    <w:rsid w:val="00531C37"/>
    <w:rsid w:val="00532DDE"/>
    <w:rsid w:val="00534308"/>
    <w:rsid w:val="00537CB3"/>
    <w:rsid w:val="00540BA0"/>
    <w:rsid w:val="00546641"/>
    <w:rsid w:val="00557658"/>
    <w:rsid w:val="00571F65"/>
    <w:rsid w:val="00576882"/>
    <w:rsid w:val="00582CB8"/>
    <w:rsid w:val="00587DD6"/>
    <w:rsid w:val="00591B72"/>
    <w:rsid w:val="005931B7"/>
    <w:rsid w:val="00595DF7"/>
    <w:rsid w:val="005A1B3A"/>
    <w:rsid w:val="005A3C9C"/>
    <w:rsid w:val="005A7D48"/>
    <w:rsid w:val="005C37D7"/>
    <w:rsid w:val="005D47F6"/>
    <w:rsid w:val="005D6A86"/>
    <w:rsid w:val="005D6DAE"/>
    <w:rsid w:val="005E4EE5"/>
    <w:rsid w:val="00603559"/>
    <w:rsid w:val="00605770"/>
    <w:rsid w:val="0061113B"/>
    <w:rsid w:val="00615340"/>
    <w:rsid w:val="00615742"/>
    <w:rsid w:val="00624C89"/>
    <w:rsid w:val="00627F9C"/>
    <w:rsid w:val="00630FAA"/>
    <w:rsid w:val="0064072C"/>
    <w:rsid w:val="00640E76"/>
    <w:rsid w:val="006419A4"/>
    <w:rsid w:val="00643E2E"/>
    <w:rsid w:val="00644868"/>
    <w:rsid w:val="00647C2D"/>
    <w:rsid w:val="006511A5"/>
    <w:rsid w:val="00664BF9"/>
    <w:rsid w:val="00667631"/>
    <w:rsid w:val="006703CD"/>
    <w:rsid w:val="00670578"/>
    <w:rsid w:val="0067107F"/>
    <w:rsid w:val="00672C01"/>
    <w:rsid w:val="00685DD3"/>
    <w:rsid w:val="006923F8"/>
    <w:rsid w:val="00695B05"/>
    <w:rsid w:val="006A5FAA"/>
    <w:rsid w:val="006B1DA3"/>
    <w:rsid w:val="006B57D6"/>
    <w:rsid w:val="006C279F"/>
    <w:rsid w:val="006C5710"/>
    <w:rsid w:val="006C60BA"/>
    <w:rsid w:val="006D0B28"/>
    <w:rsid w:val="006D796D"/>
    <w:rsid w:val="006E00B8"/>
    <w:rsid w:val="006E60DD"/>
    <w:rsid w:val="006E6A91"/>
    <w:rsid w:val="006E744D"/>
    <w:rsid w:val="006F38D9"/>
    <w:rsid w:val="006F7AE6"/>
    <w:rsid w:val="0070012B"/>
    <w:rsid w:val="00701EB7"/>
    <w:rsid w:val="0070608A"/>
    <w:rsid w:val="00706579"/>
    <w:rsid w:val="0071468B"/>
    <w:rsid w:val="007206B5"/>
    <w:rsid w:val="0073171B"/>
    <w:rsid w:val="00736C59"/>
    <w:rsid w:val="0073724D"/>
    <w:rsid w:val="00741233"/>
    <w:rsid w:val="007450E2"/>
    <w:rsid w:val="00760A1D"/>
    <w:rsid w:val="007705D1"/>
    <w:rsid w:val="00776CD2"/>
    <w:rsid w:val="00776F7A"/>
    <w:rsid w:val="007A7EB2"/>
    <w:rsid w:val="007B051F"/>
    <w:rsid w:val="007C59FD"/>
    <w:rsid w:val="007C6582"/>
    <w:rsid w:val="007C6FBD"/>
    <w:rsid w:val="007C7FD0"/>
    <w:rsid w:val="007D3F16"/>
    <w:rsid w:val="007E0B7B"/>
    <w:rsid w:val="007E1DBE"/>
    <w:rsid w:val="007E3C86"/>
    <w:rsid w:val="007F0546"/>
    <w:rsid w:val="007F4FCE"/>
    <w:rsid w:val="007F767B"/>
    <w:rsid w:val="0080498D"/>
    <w:rsid w:val="008052A6"/>
    <w:rsid w:val="008122FE"/>
    <w:rsid w:val="008232E3"/>
    <w:rsid w:val="008256D6"/>
    <w:rsid w:val="00836593"/>
    <w:rsid w:val="00845C4C"/>
    <w:rsid w:val="008550BF"/>
    <w:rsid w:val="008562E4"/>
    <w:rsid w:val="00857D49"/>
    <w:rsid w:val="00864523"/>
    <w:rsid w:val="008711C3"/>
    <w:rsid w:val="008748A9"/>
    <w:rsid w:val="00875DC4"/>
    <w:rsid w:val="008801A8"/>
    <w:rsid w:val="00880659"/>
    <w:rsid w:val="00884AF9"/>
    <w:rsid w:val="0088597B"/>
    <w:rsid w:val="00886C04"/>
    <w:rsid w:val="00890B00"/>
    <w:rsid w:val="008A2035"/>
    <w:rsid w:val="008A549A"/>
    <w:rsid w:val="008A76EB"/>
    <w:rsid w:val="008C4EF8"/>
    <w:rsid w:val="008D050E"/>
    <w:rsid w:val="008D2A77"/>
    <w:rsid w:val="008E3388"/>
    <w:rsid w:val="008E47A8"/>
    <w:rsid w:val="008E61B7"/>
    <w:rsid w:val="008E7C57"/>
    <w:rsid w:val="008F3BAC"/>
    <w:rsid w:val="00901CDF"/>
    <w:rsid w:val="009022C7"/>
    <w:rsid w:val="0090519F"/>
    <w:rsid w:val="00906A28"/>
    <w:rsid w:val="00910FC1"/>
    <w:rsid w:val="00914E96"/>
    <w:rsid w:val="009150A5"/>
    <w:rsid w:val="00917BA6"/>
    <w:rsid w:val="0092187B"/>
    <w:rsid w:val="00925AAB"/>
    <w:rsid w:val="00926A6D"/>
    <w:rsid w:val="00934CC7"/>
    <w:rsid w:val="00956E69"/>
    <w:rsid w:val="0096178C"/>
    <w:rsid w:val="00967748"/>
    <w:rsid w:val="009727F2"/>
    <w:rsid w:val="009733C2"/>
    <w:rsid w:val="009734D2"/>
    <w:rsid w:val="00980E45"/>
    <w:rsid w:val="00982D85"/>
    <w:rsid w:val="0099247B"/>
    <w:rsid w:val="00995CA4"/>
    <w:rsid w:val="009A0CC0"/>
    <w:rsid w:val="009A1CB8"/>
    <w:rsid w:val="009A7435"/>
    <w:rsid w:val="009B07CF"/>
    <w:rsid w:val="009B19E4"/>
    <w:rsid w:val="009B2A13"/>
    <w:rsid w:val="009B3D6B"/>
    <w:rsid w:val="009C5D5D"/>
    <w:rsid w:val="009D4E5D"/>
    <w:rsid w:val="009E41E9"/>
    <w:rsid w:val="009E6650"/>
    <w:rsid w:val="00A03129"/>
    <w:rsid w:val="00A1348B"/>
    <w:rsid w:val="00A1433A"/>
    <w:rsid w:val="00A21F6C"/>
    <w:rsid w:val="00A244B3"/>
    <w:rsid w:val="00A368BD"/>
    <w:rsid w:val="00A42356"/>
    <w:rsid w:val="00A50301"/>
    <w:rsid w:val="00A544BC"/>
    <w:rsid w:val="00A56182"/>
    <w:rsid w:val="00A57016"/>
    <w:rsid w:val="00A61286"/>
    <w:rsid w:val="00A640F4"/>
    <w:rsid w:val="00A64175"/>
    <w:rsid w:val="00A81404"/>
    <w:rsid w:val="00A914E4"/>
    <w:rsid w:val="00AB41C8"/>
    <w:rsid w:val="00AB5650"/>
    <w:rsid w:val="00AB7EAC"/>
    <w:rsid w:val="00AC3CB6"/>
    <w:rsid w:val="00AD0243"/>
    <w:rsid w:val="00AE0BA5"/>
    <w:rsid w:val="00AE2685"/>
    <w:rsid w:val="00AE4321"/>
    <w:rsid w:val="00AE5981"/>
    <w:rsid w:val="00AE7578"/>
    <w:rsid w:val="00AF11A7"/>
    <w:rsid w:val="00B00EDA"/>
    <w:rsid w:val="00B05429"/>
    <w:rsid w:val="00B12471"/>
    <w:rsid w:val="00B1538D"/>
    <w:rsid w:val="00B154E9"/>
    <w:rsid w:val="00B15EA6"/>
    <w:rsid w:val="00B22116"/>
    <w:rsid w:val="00B23DF2"/>
    <w:rsid w:val="00B23F55"/>
    <w:rsid w:val="00B2594E"/>
    <w:rsid w:val="00B3391D"/>
    <w:rsid w:val="00B37371"/>
    <w:rsid w:val="00B40A8A"/>
    <w:rsid w:val="00B4142D"/>
    <w:rsid w:val="00B472DF"/>
    <w:rsid w:val="00B506C8"/>
    <w:rsid w:val="00B51335"/>
    <w:rsid w:val="00B5145A"/>
    <w:rsid w:val="00B518DA"/>
    <w:rsid w:val="00B561A7"/>
    <w:rsid w:val="00B67DD8"/>
    <w:rsid w:val="00B71270"/>
    <w:rsid w:val="00B72F3E"/>
    <w:rsid w:val="00B73301"/>
    <w:rsid w:val="00B765BC"/>
    <w:rsid w:val="00B779D6"/>
    <w:rsid w:val="00B84735"/>
    <w:rsid w:val="00B85AFD"/>
    <w:rsid w:val="00B8687D"/>
    <w:rsid w:val="00B9079D"/>
    <w:rsid w:val="00B92121"/>
    <w:rsid w:val="00BA1674"/>
    <w:rsid w:val="00BA30CB"/>
    <w:rsid w:val="00BA41C8"/>
    <w:rsid w:val="00BA5462"/>
    <w:rsid w:val="00BB66F1"/>
    <w:rsid w:val="00BB6705"/>
    <w:rsid w:val="00BC0AD2"/>
    <w:rsid w:val="00BC3F26"/>
    <w:rsid w:val="00BD303F"/>
    <w:rsid w:val="00BD77C5"/>
    <w:rsid w:val="00BF4D77"/>
    <w:rsid w:val="00C025EE"/>
    <w:rsid w:val="00C05A9F"/>
    <w:rsid w:val="00C05E21"/>
    <w:rsid w:val="00C12642"/>
    <w:rsid w:val="00C14BA0"/>
    <w:rsid w:val="00C24670"/>
    <w:rsid w:val="00C2588E"/>
    <w:rsid w:val="00C26212"/>
    <w:rsid w:val="00C34580"/>
    <w:rsid w:val="00C36768"/>
    <w:rsid w:val="00C41F16"/>
    <w:rsid w:val="00C474CC"/>
    <w:rsid w:val="00C47A69"/>
    <w:rsid w:val="00C5071F"/>
    <w:rsid w:val="00C54572"/>
    <w:rsid w:val="00C55BED"/>
    <w:rsid w:val="00C56E8A"/>
    <w:rsid w:val="00C645F6"/>
    <w:rsid w:val="00C67A05"/>
    <w:rsid w:val="00C77BA7"/>
    <w:rsid w:val="00C801A2"/>
    <w:rsid w:val="00C9445F"/>
    <w:rsid w:val="00C95A0E"/>
    <w:rsid w:val="00C978BC"/>
    <w:rsid w:val="00CA1AD4"/>
    <w:rsid w:val="00CA4F68"/>
    <w:rsid w:val="00CA59F3"/>
    <w:rsid w:val="00CA7BB9"/>
    <w:rsid w:val="00CC5B40"/>
    <w:rsid w:val="00CD06FC"/>
    <w:rsid w:val="00CD13DD"/>
    <w:rsid w:val="00CD4017"/>
    <w:rsid w:val="00CD44BB"/>
    <w:rsid w:val="00CD55B4"/>
    <w:rsid w:val="00CE002B"/>
    <w:rsid w:val="00CE0B6A"/>
    <w:rsid w:val="00CE1B20"/>
    <w:rsid w:val="00CF6134"/>
    <w:rsid w:val="00D25817"/>
    <w:rsid w:val="00D33427"/>
    <w:rsid w:val="00D3488F"/>
    <w:rsid w:val="00D354CB"/>
    <w:rsid w:val="00D36DB1"/>
    <w:rsid w:val="00D40798"/>
    <w:rsid w:val="00D43F81"/>
    <w:rsid w:val="00D45C9B"/>
    <w:rsid w:val="00D51E11"/>
    <w:rsid w:val="00D620D5"/>
    <w:rsid w:val="00D733B8"/>
    <w:rsid w:val="00D74E4B"/>
    <w:rsid w:val="00D813D2"/>
    <w:rsid w:val="00D81722"/>
    <w:rsid w:val="00D86657"/>
    <w:rsid w:val="00D8695B"/>
    <w:rsid w:val="00D872B2"/>
    <w:rsid w:val="00D931B5"/>
    <w:rsid w:val="00DA0050"/>
    <w:rsid w:val="00DA1403"/>
    <w:rsid w:val="00DA24A5"/>
    <w:rsid w:val="00DA7D1D"/>
    <w:rsid w:val="00DB04DC"/>
    <w:rsid w:val="00DC2834"/>
    <w:rsid w:val="00DC67E0"/>
    <w:rsid w:val="00DD0F11"/>
    <w:rsid w:val="00DE0F03"/>
    <w:rsid w:val="00DF0798"/>
    <w:rsid w:val="00DF0B6B"/>
    <w:rsid w:val="00DF163E"/>
    <w:rsid w:val="00DF480D"/>
    <w:rsid w:val="00DF4C94"/>
    <w:rsid w:val="00E026EC"/>
    <w:rsid w:val="00E05898"/>
    <w:rsid w:val="00E06E8A"/>
    <w:rsid w:val="00E12BAB"/>
    <w:rsid w:val="00E176F2"/>
    <w:rsid w:val="00E17A8A"/>
    <w:rsid w:val="00E232ED"/>
    <w:rsid w:val="00E2539C"/>
    <w:rsid w:val="00E30F99"/>
    <w:rsid w:val="00E42115"/>
    <w:rsid w:val="00E45435"/>
    <w:rsid w:val="00E4651C"/>
    <w:rsid w:val="00E475DF"/>
    <w:rsid w:val="00E53608"/>
    <w:rsid w:val="00E632CF"/>
    <w:rsid w:val="00E72942"/>
    <w:rsid w:val="00E73638"/>
    <w:rsid w:val="00E7592B"/>
    <w:rsid w:val="00E833AB"/>
    <w:rsid w:val="00E836FB"/>
    <w:rsid w:val="00E919A8"/>
    <w:rsid w:val="00EA0EF9"/>
    <w:rsid w:val="00EA2E23"/>
    <w:rsid w:val="00EA2F50"/>
    <w:rsid w:val="00EA3A3E"/>
    <w:rsid w:val="00EA5620"/>
    <w:rsid w:val="00EB272A"/>
    <w:rsid w:val="00EB54EB"/>
    <w:rsid w:val="00EB6F8F"/>
    <w:rsid w:val="00EC1FE5"/>
    <w:rsid w:val="00EC44D6"/>
    <w:rsid w:val="00EC4F54"/>
    <w:rsid w:val="00EC6BF9"/>
    <w:rsid w:val="00ED4123"/>
    <w:rsid w:val="00ED5465"/>
    <w:rsid w:val="00EE0D8E"/>
    <w:rsid w:val="00EE0E29"/>
    <w:rsid w:val="00EE366B"/>
    <w:rsid w:val="00EE4C0B"/>
    <w:rsid w:val="00EF4B6A"/>
    <w:rsid w:val="00EF4E81"/>
    <w:rsid w:val="00F01ABC"/>
    <w:rsid w:val="00F03340"/>
    <w:rsid w:val="00F12B2E"/>
    <w:rsid w:val="00F1344F"/>
    <w:rsid w:val="00F15DF9"/>
    <w:rsid w:val="00F17517"/>
    <w:rsid w:val="00F222CB"/>
    <w:rsid w:val="00F2321C"/>
    <w:rsid w:val="00F25287"/>
    <w:rsid w:val="00F3786D"/>
    <w:rsid w:val="00F40FF3"/>
    <w:rsid w:val="00F45363"/>
    <w:rsid w:val="00F47D82"/>
    <w:rsid w:val="00F52D81"/>
    <w:rsid w:val="00F55E01"/>
    <w:rsid w:val="00F562B4"/>
    <w:rsid w:val="00F6680B"/>
    <w:rsid w:val="00F71F7F"/>
    <w:rsid w:val="00F84141"/>
    <w:rsid w:val="00F93210"/>
    <w:rsid w:val="00F94190"/>
    <w:rsid w:val="00FB5DF0"/>
    <w:rsid w:val="00FC507D"/>
    <w:rsid w:val="00FC7628"/>
    <w:rsid w:val="00FD6776"/>
    <w:rsid w:val="00FE3A71"/>
    <w:rsid w:val="00FE3B9A"/>
    <w:rsid w:val="00FF0EC1"/>
    <w:rsid w:val="00FF3066"/>
    <w:rsid w:val="00FF57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712FB"/>
  <w15:docId w15:val="{C3827B60-60BC-4C81-8DE7-8F634877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styleId="Revision">
    <w:name w:val="Revision"/>
    <w:hidden/>
    <w:uiPriority w:val="99"/>
    <w:semiHidden/>
    <w:rsid w:val="00347276"/>
    <w:rPr>
      <w:rFonts w:ascii="Arial" w:hAnsi="Arial"/>
      <w:lang w:eastAsia="en-US"/>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paragraph" w:styleId="BodyTextIndent2">
    <w:name w:val="Body Text Indent 2"/>
    <w:basedOn w:val="Normal"/>
    <w:pPr>
      <w:spacing w:line="480" w:lineRule="auto"/>
      <w:ind w:left="283"/>
    </w:pPr>
  </w:style>
  <w:style w:type="character" w:customStyle="1" w:styleId="CommentTextChar">
    <w:name w:val="Comment Text Char"/>
    <w:basedOn w:val="DefaultParagraphFont"/>
    <w:link w:val="CommentText"/>
    <w:semiHidden/>
    <w:rsid w:val="00284048"/>
    <w:rPr>
      <w:rFonts w:ascii="Arial" w:hAnsi="Arial"/>
      <w:lang w:eastAsia="en-US"/>
    </w:rPr>
  </w:style>
  <w:style w:type="character" w:customStyle="1" w:styleId="normaltextrun">
    <w:name w:val="normaltextrun"/>
    <w:basedOn w:val="DefaultParagraphFont"/>
    <w:rsid w:val="00640E76"/>
  </w:style>
  <w:style w:type="character" w:customStyle="1" w:styleId="eop">
    <w:name w:val="eop"/>
    <w:basedOn w:val="DefaultParagraphFont"/>
    <w:rsid w:val="00640E76"/>
  </w:style>
  <w:style w:type="paragraph" w:customStyle="1" w:styleId="paragraph">
    <w:name w:val="paragraph"/>
    <w:basedOn w:val="Normal"/>
    <w:rsid w:val="00A42356"/>
    <w:pPr>
      <w:spacing w:before="100" w:beforeAutospacing="1" w:after="100" w:afterAutospacing="1"/>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32266">
      <w:bodyDiv w:val="1"/>
      <w:marLeft w:val="0"/>
      <w:marRight w:val="0"/>
      <w:marTop w:val="0"/>
      <w:marBottom w:val="0"/>
      <w:divBdr>
        <w:top w:val="none" w:sz="0" w:space="0" w:color="auto"/>
        <w:left w:val="none" w:sz="0" w:space="0" w:color="auto"/>
        <w:bottom w:val="none" w:sz="0" w:space="0" w:color="auto"/>
        <w:right w:val="none" w:sz="0" w:space="0" w:color="auto"/>
      </w:divBdr>
      <w:divsChild>
        <w:div w:id="847717435">
          <w:marLeft w:val="0"/>
          <w:marRight w:val="0"/>
          <w:marTop w:val="0"/>
          <w:marBottom w:val="0"/>
          <w:divBdr>
            <w:top w:val="none" w:sz="0" w:space="0" w:color="auto"/>
            <w:left w:val="none" w:sz="0" w:space="0" w:color="auto"/>
            <w:bottom w:val="none" w:sz="0" w:space="0" w:color="auto"/>
            <w:right w:val="none" w:sz="0" w:space="0" w:color="auto"/>
          </w:divBdr>
        </w:div>
        <w:div w:id="1307976113">
          <w:marLeft w:val="0"/>
          <w:marRight w:val="0"/>
          <w:marTop w:val="0"/>
          <w:marBottom w:val="0"/>
          <w:divBdr>
            <w:top w:val="none" w:sz="0" w:space="0" w:color="auto"/>
            <w:left w:val="none" w:sz="0" w:space="0" w:color="auto"/>
            <w:bottom w:val="none" w:sz="0" w:space="0" w:color="auto"/>
            <w:right w:val="none" w:sz="0" w:space="0" w:color="auto"/>
          </w:divBdr>
        </w:div>
      </w:divsChild>
    </w:div>
    <w:div w:id="207076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6747B-24D0-42F1-A995-805563EC6CEE}">
  <ds:schemaRefs>
    <ds:schemaRef ds:uri="http://schemas.microsoft.com/sharepoint/v3/contenttype/forms"/>
  </ds:schemaRefs>
</ds:datastoreItem>
</file>

<file path=customXml/itemProps2.xml><?xml version="1.0" encoding="utf-8"?>
<ds:datastoreItem xmlns:ds="http://schemas.openxmlformats.org/officeDocument/2006/customXml" ds:itemID="{D5B97839-DC18-4B67-8041-0969F759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485A3-BF4E-4EE6-90A4-A42C6DA9954B}">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4.xml><?xml version="1.0" encoding="utf-8"?>
<ds:datastoreItem xmlns:ds="http://schemas.openxmlformats.org/officeDocument/2006/customXml" ds:itemID="{4F9EABF1-D3C8-4D57-9824-0BA889C72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3510</Words>
  <Characters>20010</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22-1</vt:lpstr>
    </vt:vector>
  </TitlesOfParts>
  <Company>NGC</Company>
  <LinksUpToDate>false</LinksUpToDate>
  <CharactersWithSpaces>23474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22-1 Issue 005 Production of Models for GB System 25 April 2023</dc:title>
  <dc:subject/>
  <dc:creator>farrell</dc:creator>
  <cp:keywords/>
  <cp:lastModifiedBy>Rashpal Gata Aura (ESO)</cp:lastModifiedBy>
  <cp:revision>11</cp:revision>
  <cp:lastPrinted>2023-10-19T15:58:00Z</cp:lastPrinted>
  <dcterms:created xsi:type="dcterms:W3CDTF">2023-10-19T15:57:00Z</dcterms:created>
  <dcterms:modified xsi:type="dcterms:W3CDTF">2025-10-16T10:48:00Z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1392196028</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-419050951</vt:i4>
  </property>
  <property fmtid="{D5CDD505-2E9C-101B-9397-08002B2CF9AE}" pid="8" name="ContentTypeId">
    <vt:lpwstr>0x010100B4C46F44E5CB4144B14721DA3AAC8360</vt:lpwstr>
  </property>
  <property fmtid="{D5CDD505-2E9C-101B-9397-08002B2CF9AE}" pid="9" name="_ReviewingToolsShownOnce">
    <vt:lpwstr/>
  </property>
  <property fmtid="{D5CDD505-2E9C-101B-9397-08002B2CF9AE}" pid="10" name="MediaServiceImageTags">
    <vt:lpwstr/>
  </property>
  <property fmtid="{D5CDD505-2E9C-101B-9397-08002B2CF9AE}" pid="11" name="Order">
    <vt:r8>2093900</vt:r8>
  </property>
  <property fmtid="{D5CDD505-2E9C-101B-9397-08002B2CF9AE}" pid="12" name="docLang">
    <vt:lpwstr>en</vt:lpwstr>
  </property>
</Properties>
</file>